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A8BFCD" w14:textId="005C4DE7" w:rsidR="72534CFD" w:rsidRPr="008D5B70" w:rsidRDefault="048FCC81" w:rsidP="65716367">
      <w:pPr>
        <w:pStyle w:val="Heading1"/>
        <w:keepNext w:val="0"/>
        <w:keepLines w:val="0"/>
        <w:spacing w:after="160" w:line="240" w:lineRule="auto"/>
        <w:contextualSpacing/>
        <w:rPr>
          <w:rFonts w:ascii="Avenir Next LT Pro" w:eastAsia="Satoshi" w:hAnsi="Avenir Next LT Pro" w:cs="Satoshi"/>
          <w:b/>
          <w:bCs/>
          <w:color w:val="auto"/>
          <w:sz w:val="28"/>
          <w:szCs w:val="28"/>
        </w:rPr>
      </w:pPr>
      <w:r w:rsidRPr="008D5B70">
        <w:rPr>
          <w:rFonts w:ascii="Avenir Next LT Pro" w:eastAsia="Satoshi" w:hAnsi="Avenir Next LT Pro" w:cs="Satoshi"/>
          <w:b/>
          <w:bCs/>
          <w:color w:val="000000" w:themeColor="text1"/>
          <w:sz w:val="28"/>
          <w:szCs w:val="28"/>
        </w:rPr>
        <w:t xml:space="preserve">Wildfire </w:t>
      </w:r>
      <w:r w:rsidR="7713129B" w:rsidRPr="008D5B70">
        <w:rPr>
          <w:rFonts w:ascii="Avenir Next LT Pro" w:eastAsia="Satoshi" w:hAnsi="Avenir Next LT Pro" w:cs="Satoshi"/>
          <w:b/>
          <w:bCs/>
          <w:color w:val="000000" w:themeColor="text1"/>
          <w:sz w:val="28"/>
          <w:szCs w:val="28"/>
        </w:rPr>
        <w:t xml:space="preserve">Comms Toolkit </w:t>
      </w:r>
      <w:r w:rsidRPr="008D5B70">
        <w:rPr>
          <w:rFonts w:ascii="Avenir Next LT Pro" w:eastAsia="Satoshi" w:hAnsi="Avenir Next LT Pro" w:cs="Satoshi"/>
          <w:b/>
          <w:bCs/>
          <w:color w:val="000000" w:themeColor="text1"/>
          <w:sz w:val="28"/>
          <w:szCs w:val="28"/>
        </w:rPr>
        <w:t xml:space="preserve">| Resources </w:t>
      </w:r>
      <w:r w:rsidR="00100542" w:rsidRPr="008D5B70">
        <w:rPr>
          <w:rFonts w:ascii="Avenir Next LT Pro" w:eastAsia="Satoshi" w:hAnsi="Avenir Next LT Pro" w:cs="Satoshi"/>
          <w:b/>
          <w:bCs/>
          <w:color w:val="000000" w:themeColor="text1"/>
          <w:sz w:val="28"/>
          <w:szCs w:val="28"/>
        </w:rPr>
        <w:t>&amp;</w:t>
      </w:r>
      <w:r w:rsidRPr="008D5B70">
        <w:rPr>
          <w:rFonts w:ascii="Avenir Next LT Pro" w:eastAsia="Satoshi" w:hAnsi="Avenir Next LT Pro" w:cs="Satoshi"/>
          <w:b/>
          <w:bCs/>
          <w:color w:val="000000" w:themeColor="text1"/>
          <w:sz w:val="28"/>
          <w:szCs w:val="28"/>
        </w:rPr>
        <w:t xml:space="preserve"> Best Practices</w:t>
      </w:r>
      <w:r w:rsidR="7713129B" w:rsidRPr="008D5B70">
        <w:rPr>
          <w:rFonts w:ascii="Avenir Next LT Pro" w:eastAsia="Satoshi" w:hAnsi="Avenir Next LT Pro" w:cs="Satoshi"/>
          <w:b/>
          <w:bCs/>
          <w:color w:val="000000" w:themeColor="text1"/>
          <w:sz w:val="28"/>
          <w:szCs w:val="28"/>
        </w:rPr>
        <w:t xml:space="preserve"> </w:t>
      </w:r>
      <w:r w:rsidR="1C943847" w:rsidRPr="008D5B70">
        <w:rPr>
          <w:rFonts w:ascii="Avenir Next LT Pro" w:eastAsia="Satoshi" w:hAnsi="Avenir Next LT Pro" w:cs="Satoshi"/>
          <w:b/>
          <w:bCs/>
          <w:color w:val="000000" w:themeColor="text1"/>
          <w:sz w:val="28"/>
          <w:szCs w:val="28"/>
        </w:rPr>
        <w:t>|</w:t>
      </w:r>
      <w:r w:rsidR="1C943847" w:rsidRPr="008D5B70">
        <w:rPr>
          <w:rFonts w:ascii="Avenir Next LT Pro" w:eastAsia="Satoshi" w:hAnsi="Avenir Next LT Pro" w:cs="Satoshi"/>
          <w:sz w:val="28"/>
          <w:szCs w:val="28"/>
        </w:rPr>
        <w:t xml:space="preserve"> </w:t>
      </w:r>
      <w:r w:rsidR="72534CFD" w:rsidRPr="008D5B70">
        <w:rPr>
          <w:rFonts w:ascii="Avenir Next LT Pro" w:eastAsia="Satoshi" w:hAnsi="Avenir Next LT Pro" w:cs="Satoshi"/>
          <w:b/>
          <w:bCs/>
          <w:color w:val="auto"/>
          <w:sz w:val="28"/>
          <w:szCs w:val="28"/>
        </w:rPr>
        <w:t>Alberta</w:t>
      </w:r>
    </w:p>
    <w:p w14:paraId="7453AE5A" w14:textId="2020ED6D" w:rsidR="59ACD90C" w:rsidRPr="008D5B70" w:rsidRDefault="72534CFD" w:rsidP="65716367">
      <w:pPr>
        <w:spacing w:line="240" w:lineRule="auto"/>
        <w:rPr>
          <w:rFonts w:ascii="Avenir Next LT Pro" w:eastAsia="Satoshi" w:hAnsi="Avenir Next LT Pro" w:cs="Satoshi"/>
          <w:color w:val="000000" w:themeColor="text1"/>
        </w:rPr>
      </w:pPr>
      <w:r w:rsidRPr="008D5B70">
        <w:rPr>
          <w:rFonts w:ascii="Avenir Next LT Pro" w:eastAsia="Satoshi" w:hAnsi="Avenir Next LT Pro" w:cs="Satoshi"/>
          <w:i/>
          <w:iCs/>
          <w:color w:val="000000" w:themeColor="text1"/>
        </w:rPr>
        <w:t>Prepared</w:t>
      </w:r>
      <w:r w:rsidR="00C26841" w:rsidRPr="008D5B70">
        <w:rPr>
          <w:rFonts w:ascii="Avenir Next LT Pro" w:eastAsia="Satoshi" w:hAnsi="Avenir Next LT Pro" w:cs="Satoshi"/>
          <w:i/>
          <w:iCs/>
          <w:color w:val="000000" w:themeColor="text1"/>
        </w:rPr>
        <w:t>:</w:t>
      </w:r>
      <w:r w:rsidRPr="008D5B70">
        <w:rPr>
          <w:rFonts w:ascii="Avenir Next LT Pro" w:eastAsia="Satoshi" w:hAnsi="Avenir Next LT Pro" w:cs="Satoshi"/>
          <w:i/>
          <w:iCs/>
          <w:color w:val="000000" w:themeColor="text1"/>
        </w:rPr>
        <w:t xml:space="preserve"> </w:t>
      </w:r>
      <w:r w:rsidR="33C0ADCC" w:rsidRPr="372C5ADA">
        <w:rPr>
          <w:rFonts w:ascii="Avenir Next LT Pro" w:eastAsia="Satoshi" w:hAnsi="Avenir Next LT Pro" w:cs="Satoshi"/>
          <w:i/>
          <w:iCs/>
          <w:color w:val="000000" w:themeColor="text1"/>
        </w:rPr>
        <w:t>June</w:t>
      </w:r>
      <w:r w:rsidRPr="008D5B70">
        <w:rPr>
          <w:rFonts w:ascii="Avenir Next LT Pro" w:eastAsia="Satoshi" w:hAnsi="Avenir Next LT Pro" w:cs="Satoshi"/>
          <w:i/>
          <w:iCs/>
          <w:color w:val="000000" w:themeColor="text1"/>
        </w:rPr>
        <w:t xml:space="preserve"> 202</w:t>
      </w:r>
      <w:r w:rsidR="00920DFA" w:rsidRPr="008D5B70">
        <w:rPr>
          <w:rFonts w:ascii="Avenir Next LT Pro" w:eastAsia="Satoshi" w:hAnsi="Avenir Next LT Pro" w:cs="Satoshi"/>
          <w:i/>
          <w:iCs/>
          <w:color w:val="000000" w:themeColor="text1"/>
        </w:rPr>
        <w:t>5</w:t>
      </w:r>
    </w:p>
    <w:p w14:paraId="49AF9893" w14:textId="2ABB6F15" w:rsidR="59ACD90C" w:rsidRPr="008D5B70" w:rsidRDefault="59ACD90C" w:rsidP="0851AB10">
      <w:pPr>
        <w:spacing w:line="240" w:lineRule="auto"/>
        <w:rPr>
          <w:rFonts w:ascii="Avenir Next LT Pro" w:eastAsia="Satoshi" w:hAnsi="Avenir Next LT Pro" w:cs="Satoshi"/>
          <w:color w:val="000000" w:themeColor="text1"/>
        </w:rPr>
      </w:pPr>
      <w:r w:rsidRPr="008D5B70">
        <w:rPr>
          <w:rFonts w:ascii="Avenir Next LT Pro" w:eastAsia="Satoshi" w:hAnsi="Avenir Next LT Pro" w:cs="Satoshi"/>
          <w:b/>
          <w:bCs/>
          <w:color w:val="000000" w:themeColor="text1"/>
        </w:rPr>
        <w:t>Introduction</w:t>
      </w:r>
    </w:p>
    <w:p w14:paraId="03DDEF26" w14:textId="41AEE5EA" w:rsidR="59ACD90C" w:rsidRPr="008D5B70" w:rsidRDefault="59ACD90C" w:rsidP="0851AB10">
      <w:pPr>
        <w:spacing w:line="240" w:lineRule="auto"/>
        <w:rPr>
          <w:rFonts w:ascii="Avenir Next LT Pro" w:eastAsia="Satoshi" w:hAnsi="Avenir Next LT Pro" w:cs="Satoshi"/>
          <w:color w:val="000000" w:themeColor="text1"/>
        </w:rPr>
      </w:pPr>
      <w:r w:rsidRPr="008D5B70">
        <w:rPr>
          <w:rFonts w:ascii="Avenir Next LT Pro" w:eastAsia="Satoshi" w:hAnsi="Avenir Next LT Pro" w:cs="Satoshi"/>
          <w:color w:val="000000" w:themeColor="text1"/>
        </w:rPr>
        <w:t xml:space="preserve">Whether you are preparing for an evacuation, encouraging preparedness, or increasing safety awareness, clear and efficient communications is key. </w:t>
      </w:r>
    </w:p>
    <w:p w14:paraId="481615F5" w14:textId="77777777" w:rsidR="00297A95" w:rsidRPr="008D5B70" w:rsidRDefault="00297A95" w:rsidP="00297A95">
      <w:pPr>
        <w:spacing w:line="240" w:lineRule="auto"/>
        <w:rPr>
          <w:rFonts w:ascii="Avenir Next LT Pro" w:eastAsia="Avenir Next LT Pro Regular" w:hAnsi="Avenir Next LT Pro" w:cs="Avenir Next LT Pro Regular"/>
          <w:color w:val="000000" w:themeColor="text1"/>
        </w:rPr>
      </w:pPr>
      <w:r w:rsidRPr="008D5B70">
        <w:rPr>
          <w:rFonts w:ascii="Avenir Next LT Pro" w:eastAsia="Avenir Next LT Pro Regular" w:hAnsi="Avenir Next LT Pro" w:cs="Avenir Next LT Pro Regular"/>
          <w:color w:val="000000" w:themeColor="text1"/>
        </w:rPr>
        <w:t>During unpredictable weather and weather-related events such as wildfires, information can move quickly. Information must be accurate, consistent, and factual.</w:t>
      </w:r>
    </w:p>
    <w:p w14:paraId="12552DA6" w14:textId="77777777" w:rsidR="00297A95" w:rsidRPr="008D5B70" w:rsidRDefault="00297A95" w:rsidP="00297A95">
      <w:pPr>
        <w:spacing w:line="240" w:lineRule="auto"/>
        <w:rPr>
          <w:rFonts w:ascii="Avenir Next LT Pro" w:eastAsia="Avenir Next LT Pro Regular" w:hAnsi="Avenir Next LT Pro" w:cs="Avenir Next LT Pro Regular"/>
          <w:color w:val="000000" w:themeColor="text1"/>
        </w:rPr>
      </w:pPr>
      <w:r w:rsidRPr="008D5B70">
        <w:rPr>
          <w:rFonts w:ascii="Avenir Next LT Pro" w:eastAsia="Avenir Next LT Pro Regular" w:hAnsi="Avenir Next LT Pro" w:cs="Avenir Next LT Pro Regular"/>
          <w:color w:val="000000" w:themeColor="text1"/>
        </w:rPr>
        <w:t>This toolkit was created to support communities during wildfires to share up-to-date, consistent, and accurate information with members and neighbouring communities. It includes best practices in communicating during a crisis, messaging, social media and web assets to support information sharing with those impacted.</w:t>
      </w:r>
    </w:p>
    <w:p w14:paraId="68C50461" w14:textId="77777777" w:rsidR="00297A95" w:rsidRPr="008D5B70" w:rsidRDefault="00297A95" w:rsidP="00297A95">
      <w:pPr>
        <w:spacing w:line="240" w:lineRule="auto"/>
        <w:rPr>
          <w:rFonts w:ascii="Avenir Next LT Pro" w:eastAsia="Avenir Next LT Pro Regular" w:hAnsi="Avenir Next LT Pro" w:cs="Avenir Next LT Pro Regular"/>
        </w:rPr>
      </w:pPr>
      <w:r w:rsidRPr="008D5B70">
        <w:rPr>
          <w:rFonts w:ascii="Avenir Next LT Pro" w:eastAsia="Avenir Next LT Pro Regular" w:hAnsi="Avenir Next LT Pro" w:cs="Avenir Next LT Pro Regular"/>
          <w:color w:val="000000" w:themeColor="text1"/>
        </w:rPr>
        <w:t xml:space="preserve">We have prepared this toolkit to be easily adaptable for different communities and situations. Each piece may be changed to suit your unique needs. Areas for customization have been highlighted in </w:t>
      </w:r>
      <w:r w:rsidRPr="008D5B70">
        <w:rPr>
          <w:rFonts w:ascii="Avenir Next LT Pro" w:eastAsia="Avenir Next LT Pro Regular" w:hAnsi="Avenir Next LT Pro" w:cs="Avenir Next LT Pro Regular"/>
          <w:color w:val="000000" w:themeColor="text1"/>
          <w:highlight w:val="yellow"/>
        </w:rPr>
        <w:t>yellow</w:t>
      </w:r>
      <w:r w:rsidRPr="008D5B70">
        <w:rPr>
          <w:rFonts w:ascii="Avenir Next LT Pro" w:eastAsia="Avenir Next LT Pro Regular" w:hAnsi="Avenir Next LT Pro" w:cs="Avenir Next LT Pro Regular"/>
          <w:color w:val="000000" w:themeColor="text1"/>
        </w:rPr>
        <w:t xml:space="preserve"> and [brackets].</w:t>
      </w:r>
    </w:p>
    <w:p w14:paraId="117D4A37" w14:textId="4EBECDE2" w:rsidR="59ACD90C" w:rsidRPr="008D5B70" w:rsidRDefault="59ACD90C" w:rsidP="0851AB10">
      <w:pPr>
        <w:spacing w:line="240" w:lineRule="auto"/>
        <w:rPr>
          <w:rFonts w:ascii="Avenir Next LT Pro" w:eastAsia="Satoshi" w:hAnsi="Avenir Next LT Pro" w:cs="Satoshi"/>
          <w:color w:val="000000" w:themeColor="text1"/>
        </w:rPr>
      </w:pPr>
      <w:r w:rsidRPr="008D5B70">
        <w:rPr>
          <w:rFonts w:ascii="Avenir Next LT Pro" w:eastAsia="Satoshi" w:hAnsi="Avenir Next LT Pro" w:cs="Satoshi"/>
          <w:b/>
          <w:color w:val="000000" w:themeColor="text1"/>
        </w:rPr>
        <w:t>Communications Best Practices During Crisis</w:t>
      </w:r>
    </w:p>
    <w:p w14:paraId="31800C53" w14:textId="77777777" w:rsidR="00D94E89" w:rsidRDefault="00D94E89" w:rsidP="00D94E89">
      <w:pPr>
        <w:spacing w:line="240" w:lineRule="auto"/>
        <w:rPr>
          <w:rFonts w:ascii="Avenir Next LT Pro Regular" w:eastAsia="Avenir Next LT Pro Regular" w:hAnsi="Avenir Next LT Pro Regular" w:cs="Avenir Next LT Pro Regular"/>
          <w:color w:val="000000" w:themeColor="text1"/>
        </w:rPr>
      </w:pPr>
      <w:r>
        <w:rPr>
          <w:rFonts w:ascii="Avenir Next LT Pro Regular" w:eastAsia="Avenir Next LT Pro Regular" w:hAnsi="Avenir Next LT Pro Regular" w:cs="Avenir Next LT Pro Regular"/>
          <w:color w:val="000000" w:themeColor="text1"/>
        </w:rPr>
        <w:t>Care for Wellbeing</w:t>
      </w:r>
    </w:p>
    <w:p w14:paraId="1865A29F" w14:textId="77777777" w:rsidR="00D94E89" w:rsidRDefault="00D94E89" w:rsidP="00D94E89">
      <w:pPr>
        <w:spacing w:line="240" w:lineRule="auto"/>
        <w:rPr>
          <w:rFonts w:ascii="Avenir Next LT Pro Regular" w:eastAsia="Avenir Next LT Pro Regular" w:hAnsi="Avenir Next LT Pro Regular" w:cs="Avenir Next LT Pro Regular"/>
          <w:color w:val="000000" w:themeColor="text1"/>
        </w:rPr>
      </w:pPr>
      <w:r w:rsidRPr="669FAC6A">
        <w:rPr>
          <w:rFonts w:ascii="Avenir Next LT Pro Regular" w:eastAsia="Avenir Next LT Pro Regular" w:hAnsi="Avenir Next LT Pro Regular" w:cs="Avenir Next LT Pro Regular"/>
          <w:color w:val="000000" w:themeColor="text1"/>
        </w:rPr>
        <w:t xml:space="preserve">Fear, uncertainty, and displacement can take a heavy toll on individuals and families, especially the most vulnerable. </w:t>
      </w:r>
      <w:r>
        <w:rPr>
          <w:rFonts w:ascii="Avenir Next LT Pro Regular" w:eastAsia="Avenir Next LT Pro Regular" w:hAnsi="Avenir Next LT Pro Regular" w:cs="Avenir Next LT Pro Regular"/>
          <w:color w:val="000000" w:themeColor="text1"/>
        </w:rPr>
        <w:t>Including local</w:t>
      </w:r>
      <w:r w:rsidRPr="669FAC6A">
        <w:rPr>
          <w:rFonts w:ascii="Avenir Next LT Pro Regular" w:eastAsia="Avenir Next LT Pro Regular" w:hAnsi="Avenir Next LT Pro Regular" w:cs="Avenir Next LT Pro Regular"/>
          <w:color w:val="000000" w:themeColor="text1"/>
        </w:rPr>
        <w:t xml:space="preserve"> support</w:t>
      </w:r>
      <w:r>
        <w:rPr>
          <w:rFonts w:ascii="Avenir Next LT Pro Regular" w:eastAsia="Avenir Next LT Pro Regular" w:hAnsi="Avenir Next LT Pro Regular" w:cs="Avenir Next LT Pro Regular"/>
          <w:color w:val="000000" w:themeColor="text1"/>
        </w:rPr>
        <w:t xml:space="preserve"> </w:t>
      </w:r>
      <w:r w:rsidRPr="669FAC6A">
        <w:rPr>
          <w:rFonts w:ascii="Avenir Next LT Pro Regular" w:eastAsia="Avenir Next LT Pro Regular" w:hAnsi="Avenir Next LT Pro Regular" w:cs="Avenir Next LT Pro Regular"/>
          <w:color w:val="000000" w:themeColor="text1"/>
        </w:rPr>
        <w:t xml:space="preserve">in your communications </w:t>
      </w:r>
      <w:r>
        <w:rPr>
          <w:rFonts w:ascii="Avenir Next LT Pro Regular" w:eastAsia="Avenir Next LT Pro Regular" w:hAnsi="Avenir Next LT Pro Regular" w:cs="Avenir Next LT Pro Regular"/>
          <w:color w:val="000000" w:themeColor="text1"/>
        </w:rPr>
        <w:t xml:space="preserve">will </w:t>
      </w:r>
      <w:r w:rsidRPr="669FAC6A">
        <w:rPr>
          <w:rFonts w:ascii="Avenir Next LT Pro Regular" w:eastAsia="Avenir Next LT Pro Regular" w:hAnsi="Avenir Next LT Pro Regular" w:cs="Avenir Next LT Pro Regular"/>
          <w:color w:val="000000" w:themeColor="text1"/>
        </w:rPr>
        <w:t xml:space="preserve">remind people that help is available. Free mental health and wellness support is available 24 hours a day through the Hope for Wellness Helpline at 1-855-242-3310 or online at </w:t>
      </w:r>
      <w:hyperlink r:id="rId11">
        <w:r w:rsidRPr="669FAC6A">
          <w:rPr>
            <w:rStyle w:val="Hyperlink"/>
            <w:rFonts w:ascii="Avenir Next LT Pro Regular" w:eastAsia="Avenir Next LT Pro Regular" w:hAnsi="Avenir Next LT Pro Regular" w:cs="Avenir Next LT Pro Regular"/>
          </w:rPr>
          <w:t>www.HopeForWellness.ca</w:t>
        </w:r>
      </w:hyperlink>
      <w:r w:rsidRPr="669FAC6A">
        <w:rPr>
          <w:rFonts w:ascii="Avenir Next LT Pro Regular" w:eastAsia="Avenir Next LT Pro Regular" w:hAnsi="Avenir Next LT Pro Regular" w:cs="Avenir Next LT Pro Regular"/>
          <w:color w:val="000000" w:themeColor="text1"/>
        </w:rPr>
        <w:t>. Support is available in English, French, Cree and Ojibway (Anishinaabemowin) on request. Children and youth can also call the Kids Help Phone anytime at 1-800-668-6868 or text FIRSTNATIONS to 686868.</w:t>
      </w:r>
    </w:p>
    <w:p w14:paraId="6F5383B4" w14:textId="37636BE1" w:rsidR="00D94E89" w:rsidRPr="00D94E89" w:rsidRDefault="00D94E89" w:rsidP="0851AB10">
      <w:pPr>
        <w:spacing w:line="240" w:lineRule="auto"/>
        <w:rPr>
          <w:rFonts w:ascii="Avenir Next LT Pro Regular" w:eastAsia="Avenir Next LT Pro Regular" w:hAnsi="Avenir Next LT Pro Regular" w:cs="Avenir Next LT Pro Regular"/>
          <w:color w:val="000000" w:themeColor="text1"/>
        </w:rPr>
      </w:pPr>
      <w:r w:rsidRPr="669FAC6A">
        <w:rPr>
          <w:rFonts w:ascii="Avenir Next LT Pro Regular" w:eastAsia="Avenir Next LT Pro Regular" w:hAnsi="Avenir Next LT Pro Regular" w:cs="Avenir Next LT Pro Regular"/>
          <w:color w:val="000000" w:themeColor="text1"/>
        </w:rPr>
        <w:t>In</w:t>
      </w:r>
      <w:r>
        <w:rPr>
          <w:rFonts w:ascii="Avenir Next LT Pro Regular" w:eastAsia="Avenir Next LT Pro Regular" w:hAnsi="Avenir Next LT Pro Regular" w:cs="Avenir Next LT Pro Regular"/>
          <w:color w:val="000000" w:themeColor="text1"/>
        </w:rPr>
        <w:t>cident U</w:t>
      </w:r>
      <w:r w:rsidRPr="669FAC6A">
        <w:rPr>
          <w:rFonts w:ascii="Avenir Next LT Pro Regular" w:eastAsia="Avenir Next LT Pro Regular" w:hAnsi="Avenir Next LT Pro Regular" w:cs="Avenir Next LT Pro Regular"/>
          <w:color w:val="000000" w:themeColor="text1"/>
        </w:rPr>
        <w:t>pdates</w:t>
      </w:r>
    </w:p>
    <w:p w14:paraId="425D1D6E" w14:textId="1E4892A8" w:rsidR="59ACD90C" w:rsidRPr="008D5B70" w:rsidRDefault="59ACD90C" w:rsidP="0851AB10">
      <w:pPr>
        <w:spacing w:line="240" w:lineRule="auto"/>
        <w:rPr>
          <w:rFonts w:ascii="Avenir Next LT Pro" w:eastAsia="Satoshi" w:hAnsi="Avenir Next LT Pro" w:cs="Satoshi"/>
          <w:color w:val="000000" w:themeColor="text1"/>
        </w:rPr>
      </w:pPr>
      <w:r w:rsidRPr="008D5B70">
        <w:rPr>
          <w:rFonts w:ascii="Avenir Next LT Pro" w:eastAsia="Satoshi" w:hAnsi="Avenir Next LT Pro" w:cs="Satoshi"/>
          <w:color w:val="000000" w:themeColor="text1"/>
        </w:rPr>
        <w:t xml:space="preserve">Provide regular updates about the incident. Each update should include: </w:t>
      </w:r>
    </w:p>
    <w:p w14:paraId="39D581BA" w14:textId="77777777" w:rsidR="00754F0F" w:rsidRPr="008D5B70" w:rsidRDefault="00754F0F" w:rsidP="00754F0F">
      <w:pPr>
        <w:pStyle w:val="ListParagraph"/>
        <w:numPr>
          <w:ilvl w:val="0"/>
          <w:numId w:val="9"/>
        </w:numPr>
        <w:spacing w:line="240" w:lineRule="auto"/>
        <w:rPr>
          <w:rFonts w:ascii="Avenir Next LT Pro" w:eastAsia="Avenir Next LT Pro Regular" w:hAnsi="Avenir Next LT Pro" w:cs="Avenir Next LT Pro Regular"/>
          <w:color w:val="000000" w:themeColor="text1"/>
        </w:rPr>
      </w:pPr>
      <w:r w:rsidRPr="008D5B70">
        <w:rPr>
          <w:rFonts w:ascii="Avenir Next LT Pro" w:eastAsia="Avenir Next LT Pro Regular" w:hAnsi="Avenir Next LT Pro" w:cs="Avenir Next LT Pro Regular"/>
          <w:color w:val="000000" w:themeColor="text1"/>
        </w:rPr>
        <w:t>Date and time of the update</w:t>
      </w:r>
    </w:p>
    <w:p w14:paraId="4EDE8A0C" w14:textId="77777777" w:rsidR="00754F0F" w:rsidRPr="008D5B70" w:rsidRDefault="00754F0F" w:rsidP="00754F0F">
      <w:pPr>
        <w:pStyle w:val="ListParagraph"/>
        <w:numPr>
          <w:ilvl w:val="0"/>
          <w:numId w:val="9"/>
        </w:numPr>
        <w:spacing w:line="240" w:lineRule="auto"/>
        <w:rPr>
          <w:rFonts w:ascii="Avenir Next LT Pro" w:eastAsia="Avenir Next LT Pro Regular" w:hAnsi="Avenir Next LT Pro" w:cs="Avenir Next LT Pro Regular"/>
          <w:color w:val="000000" w:themeColor="text1"/>
        </w:rPr>
      </w:pPr>
      <w:r w:rsidRPr="008D5B70">
        <w:rPr>
          <w:rFonts w:ascii="Avenir Next LT Pro" w:eastAsia="Avenir Next LT Pro Regular" w:hAnsi="Avenir Next LT Pro" w:cs="Avenir Next LT Pro Regular"/>
          <w:color w:val="000000" w:themeColor="text1"/>
        </w:rPr>
        <w:t>Information about the event. For example, for a wildfire you'll want to include location, size, impact to people, property and transportation routes</w:t>
      </w:r>
    </w:p>
    <w:p w14:paraId="4A62C128" w14:textId="77777777" w:rsidR="00754F0F" w:rsidRPr="008D5B70" w:rsidRDefault="00754F0F" w:rsidP="00754F0F">
      <w:pPr>
        <w:pStyle w:val="ListParagraph"/>
        <w:numPr>
          <w:ilvl w:val="0"/>
          <w:numId w:val="9"/>
        </w:numPr>
        <w:spacing w:line="240" w:lineRule="auto"/>
        <w:rPr>
          <w:rFonts w:ascii="Avenir Next LT Pro" w:eastAsia="Avenir Next LT Pro Regular" w:hAnsi="Avenir Next LT Pro" w:cs="Avenir Next LT Pro Regular"/>
          <w:color w:val="000000" w:themeColor="text1"/>
        </w:rPr>
      </w:pPr>
      <w:r w:rsidRPr="008D5B70">
        <w:rPr>
          <w:rFonts w:ascii="Avenir Next LT Pro" w:eastAsia="Avenir Next LT Pro Regular" w:hAnsi="Avenir Next LT Pro" w:cs="Avenir Next LT Pro Regular"/>
          <w:color w:val="000000" w:themeColor="text1"/>
        </w:rPr>
        <w:t xml:space="preserve">Current actions being taken in response to the incident </w:t>
      </w:r>
    </w:p>
    <w:p w14:paraId="4998EA5B" w14:textId="77777777" w:rsidR="00754F0F" w:rsidRPr="008D5B70" w:rsidRDefault="00754F0F" w:rsidP="00754F0F">
      <w:pPr>
        <w:pStyle w:val="ListParagraph"/>
        <w:numPr>
          <w:ilvl w:val="0"/>
          <w:numId w:val="9"/>
        </w:numPr>
        <w:spacing w:line="240" w:lineRule="auto"/>
        <w:rPr>
          <w:rFonts w:ascii="Avenir Next LT Pro" w:eastAsia="Avenir Next LT Pro Regular" w:hAnsi="Avenir Next LT Pro" w:cs="Avenir Next LT Pro Regular"/>
          <w:color w:val="000000" w:themeColor="text1"/>
        </w:rPr>
      </w:pPr>
      <w:r w:rsidRPr="008D5B70">
        <w:rPr>
          <w:rFonts w:ascii="Avenir Next LT Pro" w:eastAsia="Avenir Next LT Pro Regular" w:hAnsi="Avenir Next LT Pro" w:cs="Avenir Next LT Pro Regular"/>
          <w:color w:val="000000" w:themeColor="text1"/>
        </w:rPr>
        <w:t>Information to ensure the safety and wellbeing of members (e.g., resources and support available)</w:t>
      </w:r>
    </w:p>
    <w:p w14:paraId="0A638233" w14:textId="77777777" w:rsidR="00754F0F" w:rsidRPr="008D5B70" w:rsidRDefault="00754F0F" w:rsidP="00754F0F">
      <w:pPr>
        <w:pStyle w:val="ListParagraph"/>
        <w:numPr>
          <w:ilvl w:val="0"/>
          <w:numId w:val="9"/>
        </w:numPr>
        <w:spacing w:line="240" w:lineRule="auto"/>
        <w:rPr>
          <w:rFonts w:ascii="Avenir Next LT Pro" w:eastAsia="Avenir Next LT Pro Regular" w:hAnsi="Avenir Next LT Pro" w:cs="Avenir Next LT Pro Regular"/>
          <w:color w:val="000000" w:themeColor="text1"/>
        </w:rPr>
      </w:pPr>
      <w:r w:rsidRPr="008D5B70">
        <w:rPr>
          <w:rFonts w:ascii="Avenir Next LT Pro" w:eastAsia="Avenir Next LT Pro Regular" w:hAnsi="Avenir Next LT Pro" w:cs="Avenir Next LT Pro Regular"/>
          <w:color w:val="000000" w:themeColor="text1"/>
        </w:rPr>
        <w:t>Date and time that the next update will be provided (e.g., “Our next update will be provided tomorrow by 3 p.m.”)</w:t>
      </w:r>
    </w:p>
    <w:p w14:paraId="5412CAEC" w14:textId="7EBB2D3A" w:rsidR="59ACD90C" w:rsidRPr="008D5B70" w:rsidRDefault="59ACD90C" w:rsidP="0851AB10">
      <w:pPr>
        <w:spacing w:line="240" w:lineRule="auto"/>
        <w:rPr>
          <w:rFonts w:ascii="Avenir Next LT Pro" w:eastAsia="Satoshi" w:hAnsi="Avenir Next LT Pro" w:cs="Satoshi"/>
          <w:color w:val="000000" w:themeColor="text1"/>
        </w:rPr>
      </w:pPr>
      <w:r w:rsidRPr="008D5B70">
        <w:rPr>
          <w:rFonts w:ascii="Avenir Next LT Pro" w:eastAsia="Satoshi" w:hAnsi="Avenir Next LT Pro" w:cs="Satoshi"/>
          <w:color w:val="000000" w:themeColor="text1"/>
        </w:rPr>
        <w:t>Use multiple communication channels</w:t>
      </w:r>
      <w:r w:rsidR="37C0082A" w:rsidRPr="008D5B70">
        <w:rPr>
          <w:rFonts w:ascii="Avenir Next LT Pro" w:eastAsia="Satoshi" w:hAnsi="Avenir Next LT Pro" w:cs="Satoshi"/>
          <w:color w:val="000000" w:themeColor="text1"/>
        </w:rPr>
        <w:t>:</w:t>
      </w:r>
    </w:p>
    <w:p w14:paraId="17AE7F6F" w14:textId="4936E589" w:rsidR="59ACD90C" w:rsidRPr="008D5B70" w:rsidRDefault="59ACD90C" w:rsidP="0016649B">
      <w:pPr>
        <w:pStyle w:val="ListParagraph"/>
        <w:numPr>
          <w:ilvl w:val="0"/>
          <w:numId w:val="8"/>
        </w:numPr>
        <w:spacing w:line="240" w:lineRule="auto"/>
        <w:rPr>
          <w:rFonts w:ascii="Avenir Next LT Pro" w:eastAsia="Satoshi" w:hAnsi="Avenir Next LT Pro" w:cs="Satoshi"/>
          <w:color w:val="000000" w:themeColor="text1"/>
        </w:rPr>
      </w:pPr>
      <w:r w:rsidRPr="008D5B70">
        <w:rPr>
          <w:rFonts w:ascii="Avenir Next LT Pro" w:eastAsia="Satoshi" w:hAnsi="Avenir Next LT Pro" w:cs="Satoshi"/>
          <w:color w:val="000000" w:themeColor="text1"/>
        </w:rPr>
        <w:t>Website</w:t>
      </w:r>
    </w:p>
    <w:p w14:paraId="520824B8" w14:textId="77777777" w:rsidR="00B3736C" w:rsidRPr="00B3736C" w:rsidRDefault="00B3736C" w:rsidP="00B3736C">
      <w:pPr>
        <w:pStyle w:val="ListParagraph"/>
        <w:numPr>
          <w:ilvl w:val="1"/>
          <w:numId w:val="8"/>
        </w:numPr>
        <w:spacing w:line="240" w:lineRule="auto"/>
        <w:rPr>
          <w:rFonts w:ascii="Avenir Next LT Pro" w:eastAsia="Satoshi" w:hAnsi="Avenir Next LT Pro" w:cs="Satoshi"/>
          <w:color w:val="000000" w:themeColor="text1"/>
        </w:rPr>
      </w:pPr>
      <w:r w:rsidRPr="00B3736C">
        <w:rPr>
          <w:rFonts w:ascii="Avenir Next LT Pro" w:eastAsia="Satoshi" w:hAnsi="Avenir Next LT Pro" w:cs="Satoshi"/>
          <w:color w:val="000000" w:themeColor="text1"/>
        </w:rPr>
        <w:lastRenderedPageBreak/>
        <w:t>Establish a web page where you can post updates</w:t>
      </w:r>
    </w:p>
    <w:p w14:paraId="1D7577D8" w14:textId="77777777" w:rsidR="00B3736C" w:rsidRPr="00B3736C" w:rsidRDefault="00B3736C" w:rsidP="00B3736C">
      <w:pPr>
        <w:pStyle w:val="ListParagraph"/>
        <w:numPr>
          <w:ilvl w:val="1"/>
          <w:numId w:val="8"/>
        </w:numPr>
        <w:spacing w:line="240" w:lineRule="auto"/>
        <w:rPr>
          <w:rFonts w:ascii="Avenir Next LT Pro" w:eastAsia="Satoshi" w:hAnsi="Avenir Next LT Pro" w:cs="Satoshi"/>
          <w:color w:val="000000" w:themeColor="text1"/>
        </w:rPr>
      </w:pPr>
      <w:r w:rsidRPr="00B3736C">
        <w:rPr>
          <w:rFonts w:ascii="Avenir Next LT Pro" w:eastAsia="Satoshi" w:hAnsi="Avenir Next LT Pro" w:cs="Satoshi"/>
          <w:color w:val="000000" w:themeColor="text1"/>
        </w:rPr>
        <w:t>Create an alert banner or a spotlight on your homepage that links people to the wildfire updates web page. Ideally, the alert of the spotlight should be at the top of the webpage using a bright colour to grab people’s attention when they visit your website</w:t>
      </w:r>
    </w:p>
    <w:p w14:paraId="3E835A82" w14:textId="77777777" w:rsidR="00B3736C" w:rsidRPr="00B3736C" w:rsidRDefault="00B3736C" w:rsidP="00B3736C">
      <w:pPr>
        <w:pStyle w:val="ListParagraph"/>
        <w:numPr>
          <w:ilvl w:val="1"/>
          <w:numId w:val="8"/>
        </w:numPr>
        <w:spacing w:line="240" w:lineRule="auto"/>
        <w:rPr>
          <w:rFonts w:ascii="Avenir Next LT Pro" w:eastAsia="Satoshi" w:hAnsi="Avenir Next LT Pro" w:cs="Satoshi"/>
          <w:color w:val="000000" w:themeColor="text1"/>
        </w:rPr>
      </w:pPr>
      <w:r w:rsidRPr="00B3736C">
        <w:rPr>
          <w:rFonts w:ascii="Avenir Next LT Pro" w:eastAsia="Satoshi" w:hAnsi="Avenir Next LT Pro" w:cs="Satoshi"/>
          <w:color w:val="000000" w:themeColor="text1"/>
        </w:rPr>
        <w:t>If you are unable to maintain website updates, create an alert banner or spotlight on your homepage with information and a link to where people can find more information, such as your social media channels or another agency that provides information about the wildfire impacting your community</w:t>
      </w:r>
    </w:p>
    <w:p w14:paraId="6B4F395E" w14:textId="49BE1DA4" w:rsidR="59ACD90C" w:rsidRPr="008D5B70" w:rsidRDefault="59ACD90C" w:rsidP="0016649B">
      <w:pPr>
        <w:pStyle w:val="ListParagraph"/>
        <w:numPr>
          <w:ilvl w:val="0"/>
          <w:numId w:val="8"/>
        </w:numPr>
        <w:spacing w:line="240" w:lineRule="auto"/>
        <w:rPr>
          <w:rFonts w:ascii="Avenir Next LT Pro" w:eastAsia="Satoshi" w:hAnsi="Avenir Next LT Pro" w:cs="Satoshi"/>
          <w:color w:val="000000" w:themeColor="text1"/>
        </w:rPr>
      </w:pPr>
      <w:r w:rsidRPr="008D5B70">
        <w:rPr>
          <w:rFonts w:ascii="Avenir Next LT Pro" w:eastAsia="Satoshi" w:hAnsi="Avenir Next LT Pro" w:cs="Satoshi"/>
          <w:color w:val="000000" w:themeColor="text1"/>
        </w:rPr>
        <w:t>Social media channels</w:t>
      </w:r>
    </w:p>
    <w:p w14:paraId="009843CB" w14:textId="77777777" w:rsidR="003F14AD" w:rsidRPr="003F14AD" w:rsidRDefault="003F14AD" w:rsidP="003F14AD">
      <w:pPr>
        <w:pStyle w:val="ListParagraph"/>
        <w:numPr>
          <w:ilvl w:val="1"/>
          <w:numId w:val="8"/>
        </w:numPr>
        <w:spacing w:line="240" w:lineRule="auto"/>
        <w:rPr>
          <w:rFonts w:ascii="Avenir Next LT Pro" w:eastAsia="Satoshi" w:hAnsi="Avenir Next LT Pro" w:cs="Satoshi"/>
          <w:color w:val="000000" w:themeColor="text1"/>
        </w:rPr>
      </w:pPr>
      <w:r w:rsidRPr="003F14AD">
        <w:rPr>
          <w:rFonts w:ascii="Avenir Next LT Pro" w:eastAsia="Satoshi" w:hAnsi="Avenir Next LT Pro" w:cs="Satoshi"/>
          <w:color w:val="000000" w:themeColor="text1"/>
        </w:rPr>
        <w:t>Post updates and other helpful information on your social media channels. This could include travel advisories/road closures, reception areas, resources, and support for those who have been evacuated, etc.</w:t>
      </w:r>
    </w:p>
    <w:p w14:paraId="6C6D77B8" w14:textId="77777777" w:rsidR="003F14AD" w:rsidRPr="003F14AD" w:rsidRDefault="003F14AD" w:rsidP="003F14AD">
      <w:pPr>
        <w:pStyle w:val="ListParagraph"/>
        <w:numPr>
          <w:ilvl w:val="1"/>
          <w:numId w:val="8"/>
        </w:numPr>
        <w:spacing w:line="240" w:lineRule="auto"/>
        <w:rPr>
          <w:rFonts w:ascii="Avenir Next LT Pro" w:eastAsia="Satoshi" w:hAnsi="Avenir Next LT Pro" w:cs="Satoshi"/>
          <w:color w:val="000000" w:themeColor="text1"/>
        </w:rPr>
      </w:pPr>
      <w:r w:rsidRPr="003F14AD">
        <w:rPr>
          <w:rFonts w:ascii="Avenir Next LT Pro" w:eastAsia="Satoshi" w:hAnsi="Avenir Next LT Pro" w:cs="Satoshi"/>
          <w:color w:val="000000" w:themeColor="text1"/>
        </w:rPr>
        <w:t>Share photos of response efforts</w:t>
      </w:r>
    </w:p>
    <w:p w14:paraId="3E96B7CB" w14:textId="77777777" w:rsidR="003F14AD" w:rsidRPr="003F14AD" w:rsidRDefault="003F14AD" w:rsidP="003F14AD">
      <w:pPr>
        <w:pStyle w:val="ListParagraph"/>
        <w:numPr>
          <w:ilvl w:val="1"/>
          <w:numId w:val="8"/>
        </w:numPr>
        <w:spacing w:line="240" w:lineRule="auto"/>
        <w:rPr>
          <w:rFonts w:ascii="Avenir Next LT Pro" w:eastAsia="Satoshi" w:hAnsi="Avenir Next LT Pro" w:cs="Satoshi"/>
          <w:color w:val="000000" w:themeColor="text1"/>
        </w:rPr>
      </w:pPr>
      <w:r w:rsidRPr="003F14AD">
        <w:rPr>
          <w:rFonts w:ascii="Avenir Next LT Pro" w:eastAsia="Satoshi" w:hAnsi="Avenir Next LT Pro" w:cs="Satoshi"/>
          <w:color w:val="000000" w:themeColor="text1"/>
        </w:rPr>
        <w:t>Consider always having a post pinned—or featured—at the top of your social channels, whether it’s pointing to where to find further information or an important piece of information, such as a message about an evacuation order</w:t>
      </w:r>
    </w:p>
    <w:p w14:paraId="3715C5FB" w14:textId="77777777" w:rsidR="003F14AD" w:rsidRPr="003F14AD" w:rsidRDefault="003F14AD" w:rsidP="003F14AD">
      <w:pPr>
        <w:pStyle w:val="ListParagraph"/>
        <w:numPr>
          <w:ilvl w:val="1"/>
          <w:numId w:val="8"/>
        </w:numPr>
        <w:spacing w:line="240" w:lineRule="auto"/>
        <w:rPr>
          <w:rFonts w:ascii="Avenir Next LT Pro" w:eastAsia="Satoshi" w:hAnsi="Avenir Next LT Pro" w:cs="Satoshi"/>
          <w:color w:val="000000" w:themeColor="text1"/>
        </w:rPr>
      </w:pPr>
      <w:r w:rsidRPr="003F14AD">
        <w:rPr>
          <w:rFonts w:ascii="Avenir Next LT Pro" w:eastAsia="Satoshi" w:hAnsi="Avenir Next LT Pro" w:cs="Satoshi"/>
          <w:color w:val="000000" w:themeColor="text1"/>
        </w:rPr>
        <w:t>Encourage followers to reshare the information so others in the area are seeing the latest updates</w:t>
      </w:r>
    </w:p>
    <w:p w14:paraId="595902DA" w14:textId="77777777" w:rsidR="003F14AD" w:rsidRPr="003F14AD" w:rsidRDefault="003F14AD" w:rsidP="003F14AD">
      <w:pPr>
        <w:pStyle w:val="ListParagraph"/>
        <w:numPr>
          <w:ilvl w:val="1"/>
          <w:numId w:val="8"/>
        </w:numPr>
        <w:spacing w:line="240" w:lineRule="auto"/>
        <w:rPr>
          <w:rFonts w:ascii="Avenir Next LT Pro" w:eastAsia="Satoshi" w:hAnsi="Avenir Next LT Pro" w:cs="Satoshi"/>
          <w:color w:val="000000" w:themeColor="text1"/>
        </w:rPr>
      </w:pPr>
      <w:r w:rsidRPr="003F14AD">
        <w:rPr>
          <w:rFonts w:ascii="Avenir Next LT Pro" w:eastAsia="Satoshi" w:hAnsi="Avenir Next LT Pro" w:cs="Satoshi"/>
          <w:color w:val="000000" w:themeColor="text1"/>
        </w:rPr>
        <w:t>Leverage both in-feed and story posting across platforms like Facebook and Instagram. Most social media platforms do not have chronological feeds, meaning the latest posts aren't always the first to be seen.</w:t>
      </w:r>
    </w:p>
    <w:p w14:paraId="46CF48C6" w14:textId="77777777" w:rsidR="003F14AD" w:rsidRPr="003F14AD" w:rsidRDefault="003F14AD" w:rsidP="003F14AD">
      <w:pPr>
        <w:pStyle w:val="ListParagraph"/>
        <w:numPr>
          <w:ilvl w:val="1"/>
          <w:numId w:val="8"/>
        </w:numPr>
        <w:spacing w:line="240" w:lineRule="auto"/>
        <w:rPr>
          <w:rFonts w:ascii="Avenir Next LT Pro" w:eastAsia="Satoshi" w:hAnsi="Avenir Next LT Pro" w:cs="Satoshi"/>
          <w:color w:val="000000" w:themeColor="text1"/>
        </w:rPr>
      </w:pPr>
      <w:r w:rsidRPr="003F14AD">
        <w:rPr>
          <w:rFonts w:ascii="Avenir Next LT Pro" w:eastAsia="Satoshi" w:hAnsi="Avenir Next LT Pro" w:cs="Satoshi"/>
          <w:color w:val="000000" w:themeColor="text1"/>
        </w:rPr>
        <w:t>Include local hashtags and tag other community accounts who can support distributing updates. If you are unable to monitor your social media channels, make sure you note that on your channel, through a featured post and indicate where people can find information</w:t>
      </w:r>
    </w:p>
    <w:p w14:paraId="5E7DA7AA" w14:textId="02CB2700" w:rsidR="59ACD90C" w:rsidRPr="008D5B70" w:rsidRDefault="59ACD90C" w:rsidP="0016649B">
      <w:pPr>
        <w:pStyle w:val="ListParagraph"/>
        <w:numPr>
          <w:ilvl w:val="0"/>
          <w:numId w:val="8"/>
        </w:numPr>
        <w:spacing w:line="240" w:lineRule="auto"/>
        <w:rPr>
          <w:rFonts w:ascii="Avenir Next LT Pro" w:eastAsia="Satoshi" w:hAnsi="Avenir Next LT Pro" w:cs="Satoshi"/>
          <w:color w:val="000000" w:themeColor="text1"/>
        </w:rPr>
      </w:pPr>
      <w:r w:rsidRPr="008D5B70">
        <w:rPr>
          <w:rFonts w:ascii="Avenir Next LT Pro" w:eastAsia="Satoshi" w:hAnsi="Avenir Next LT Pro" w:cs="Satoshi"/>
          <w:color w:val="000000" w:themeColor="text1"/>
        </w:rPr>
        <w:t xml:space="preserve">Traditional media (TV, print and radio news) </w:t>
      </w:r>
    </w:p>
    <w:p w14:paraId="0391345C" w14:textId="77777777" w:rsidR="004A2E68" w:rsidRDefault="59ACD90C" w:rsidP="004A2E68">
      <w:pPr>
        <w:pStyle w:val="ListParagraph"/>
        <w:numPr>
          <w:ilvl w:val="1"/>
          <w:numId w:val="8"/>
        </w:numPr>
        <w:spacing w:line="240" w:lineRule="auto"/>
        <w:rPr>
          <w:rFonts w:ascii="Avenir Next LT Pro" w:eastAsia="Satoshi" w:hAnsi="Avenir Next LT Pro" w:cs="Satoshi"/>
          <w:color w:val="000000" w:themeColor="text1"/>
        </w:rPr>
      </w:pPr>
      <w:r w:rsidRPr="008D5B70">
        <w:rPr>
          <w:rFonts w:ascii="Avenir Next LT Pro" w:eastAsia="Satoshi" w:hAnsi="Avenir Next LT Pro" w:cs="Satoshi"/>
          <w:color w:val="000000" w:themeColor="text1"/>
        </w:rPr>
        <w:t>Consider reaching out to the media to help get your message out. This could be in the form of a news release that’s sent to local media outlets (print/online, radio, TV) or a public services announcement (PSA</w:t>
      </w:r>
      <w:r w:rsidR="37C0082A" w:rsidRPr="008D5B70">
        <w:rPr>
          <w:rFonts w:ascii="Avenir Next LT Pro" w:eastAsia="Satoshi" w:hAnsi="Avenir Next LT Pro" w:cs="Satoshi"/>
          <w:color w:val="000000" w:themeColor="text1"/>
        </w:rPr>
        <w:t>):</w:t>
      </w:r>
    </w:p>
    <w:p w14:paraId="10135B3D" w14:textId="77777777" w:rsidR="004A2E68" w:rsidRDefault="004A2E68" w:rsidP="004A2E68">
      <w:pPr>
        <w:pStyle w:val="ListParagraph"/>
        <w:numPr>
          <w:ilvl w:val="2"/>
          <w:numId w:val="8"/>
        </w:numPr>
        <w:spacing w:line="240" w:lineRule="auto"/>
        <w:rPr>
          <w:rFonts w:ascii="Avenir Next LT Pro" w:eastAsia="Satoshi" w:hAnsi="Avenir Next LT Pro" w:cs="Satoshi"/>
          <w:color w:val="000000" w:themeColor="text1"/>
        </w:rPr>
      </w:pPr>
      <w:r w:rsidRPr="004A2E68">
        <w:rPr>
          <w:rFonts w:ascii="Avenir Next LT Pro" w:eastAsia="Satoshi" w:hAnsi="Avenir Next LT Pro" w:cs="Satoshi"/>
          <w:color w:val="000000" w:themeColor="text1"/>
        </w:rPr>
        <w:t>A PSA is a brief public interest message sent to TV and radio stations with the goal of having them share information at no cost</w:t>
      </w:r>
    </w:p>
    <w:p w14:paraId="2030D4AA" w14:textId="005D22F9" w:rsidR="004A2E68" w:rsidRPr="004A2E68" w:rsidRDefault="004A2E68" w:rsidP="004A2E68">
      <w:pPr>
        <w:pStyle w:val="ListParagraph"/>
        <w:numPr>
          <w:ilvl w:val="2"/>
          <w:numId w:val="8"/>
        </w:numPr>
        <w:spacing w:line="240" w:lineRule="auto"/>
        <w:rPr>
          <w:rFonts w:ascii="Avenir Next LT Pro" w:eastAsia="Satoshi" w:hAnsi="Avenir Next LT Pro" w:cs="Satoshi"/>
          <w:color w:val="000000" w:themeColor="text1"/>
        </w:rPr>
      </w:pPr>
      <w:r w:rsidRPr="004A2E68">
        <w:rPr>
          <w:rFonts w:ascii="Avenir Next LT Pro" w:eastAsia="Satoshi" w:hAnsi="Avenir Next LT Pro" w:cs="Satoshi"/>
          <w:color w:val="000000" w:themeColor="text1"/>
        </w:rPr>
        <w:t>PSAs can also be posted to your website or social channels</w:t>
      </w:r>
    </w:p>
    <w:p w14:paraId="52828CDF" w14:textId="383CADC3" w:rsidR="59ACD90C" w:rsidRPr="008D5B70" w:rsidRDefault="59ACD90C" w:rsidP="26040F56">
      <w:pPr>
        <w:spacing w:line="240" w:lineRule="auto"/>
        <w:rPr>
          <w:rFonts w:ascii="Avenir Next LT Pro" w:eastAsia="Satoshi" w:hAnsi="Avenir Next LT Pro" w:cs="Satoshi"/>
          <w:color w:val="000000" w:themeColor="text1"/>
        </w:rPr>
      </w:pPr>
      <w:r w:rsidRPr="008D5B70">
        <w:rPr>
          <w:rFonts w:ascii="Avenir Next LT Pro" w:eastAsia="Satoshi" w:hAnsi="Avenir Next LT Pro" w:cs="Satoshi"/>
          <w:b/>
          <w:color w:val="000000" w:themeColor="text1"/>
        </w:rPr>
        <w:t>Resource Links</w:t>
      </w:r>
    </w:p>
    <w:p w14:paraId="1816A87B" w14:textId="0B2394CA" w:rsidR="59ACD90C" w:rsidRPr="008D5B70" w:rsidRDefault="59ACD90C" w:rsidP="26040F56">
      <w:pPr>
        <w:spacing w:line="240" w:lineRule="auto"/>
        <w:rPr>
          <w:rFonts w:ascii="Avenir Next LT Pro" w:eastAsia="Satoshi" w:hAnsi="Avenir Next LT Pro" w:cs="Satoshi"/>
          <w:color w:val="000000" w:themeColor="text1"/>
        </w:rPr>
      </w:pPr>
      <w:r w:rsidRPr="008D5B70">
        <w:rPr>
          <w:rFonts w:ascii="Avenir Next LT Pro" w:eastAsia="Satoshi" w:hAnsi="Avenir Next LT Pro" w:cs="Satoshi"/>
          <w:color w:val="000000" w:themeColor="text1"/>
        </w:rPr>
        <w:t>Below are links to publicly available resources that may help you communicate with your members to prepare for and respond to a potential wildfire situation.</w:t>
      </w:r>
    </w:p>
    <w:p w14:paraId="15E8A43C" w14:textId="7E75CE08" w:rsidR="00767986" w:rsidRPr="008D5B70" w:rsidRDefault="00736758" w:rsidP="26040F56">
      <w:pPr>
        <w:pStyle w:val="Heading1"/>
        <w:keepNext w:val="0"/>
        <w:keepLines w:val="0"/>
        <w:spacing w:after="160"/>
        <w:rPr>
          <w:rFonts w:ascii="Avenir Next LT Pro" w:eastAsia="Satoshi" w:hAnsi="Avenir Next LT Pro" w:cs="Satoshi"/>
          <w:b/>
          <w:color w:val="auto"/>
          <w:sz w:val="24"/>
          <w:szCs w:val="24"/>
        </w:rPr>
      </w:pPr>
      <w:r w:rsidRPr="008D5B70">
        <w:rPr>
          <w:rFonts w:ascii="Avenir Next LT Pro" w:eastAsia="Satoshi" w:hAnsi="Avenir Next LT Pro" w:cs="Satoshi"/>
          <w:b/>
          <w:color w:val="auto"/>
          <w:sz w:val="24"/>
          <w:szCs w:val="24"/>
        </w:rPr>
        <w:t>Wildfire Information and Evacuation Status</w:t>
      </w:r>
    </w:p>
    <w:p w14:paraId="3AD48A8B" w14:textId="456ECB2A" w:rsidR="003E4F71" w:rsidRPr="008D5B70" w:rsidRDefault="00C23FC4" w:rsidP="0016649B">
      <w:pPr>
        <w:pStyle w:val="ListParagraph"/>
        <w:numPr>
          <w:ilvl w:val="0"/>
          <w:numId w:val="2"/>
        </w:numPr>
        <w:rPr>
          <w:rFonts w:ascii="Avenir Next LT Pro" w:eastAsia="Satoshi" w:hAnsi="Avenir Next LT Pro" w:cs="Satoshi"/>
        </w:rPr>
      </w:pPr>
      <w:r w:rsidRPr="008D5B70">
        <w:rPr>
          <w:rFonts w:ascii="Avenir Next LT Pro" w:eastAsia="Satoshi" w:hAnsi="Avenir Next LT Pro" w:cs="Satoshi"/>
        </w:rPr>
        <w:t>Provincial Situat</w:t>
      </w:r>
      <w:r w:rsidR="003E4F71" w:rsidRPr="008D5B70">
        <w:rPr>
          <w:rFonts w:ascii="Avenir Next LT Pro" w:eastAsia="Satoshi" w:hAnsi="Avenir Next LT Pro" w:cs="Satoshi"/>
        </w:rPr>
        <w:t>ion Report</w:t>
      </w:r>
      <w:r w:rsidR="5E785542" w:rsidRPr="008D5B70">
        <w:rPr>
          <w:rFonts w:ascii="Avenir Next LT Pro" w:eastAsia="Satoshi" w:hAnsi="Avenir Next LT Pro" w:cs="Satoshi"/>
        </w:rPr>
        <w:t xml:space="preserve"> </w:t>
      </w:r>
      <w:hyperlink r:id="rId12">
        <w:r w:rsidR="00C56911" w:rsidRPr="008D5B70">
          <w:rPr>
            <w:rStyle w:val="Hyperlink"/>
            <w:rFonts w:ascii="Avenir Next LT Pro" w:eastAsia="Satoshi" w:hAnsi="Avenir Next LT Pro" w:cs="Satoshi"/>
          </w:rPr>
          <w:t>Alberta Wildfire</w:t>
        </w:r>
      </w:hyperlink>
      <w:r w:rsidR="00C56911" w:rsidRPr="008D5B70">
        <w:rPr>
          <w:rStyle w:val="Hyperlink"/>
          <w:rFonts w:ascii="Avenir Next LT Pro" w:eastAsia="Satoshi" w:hAnsi="Avenir Next LT Pro" w:cs="Satoshi"/>
        </w:rPr>
        <w:t xml:space="preserve"> </w:t>
      </w:r>
    </w:p>
    <w:p w14:paraId="1599755B" w14:textId="4F4CB0C4" w:rsidR="00F3117C" w:rsidRPr="008D5B70" w:rsidRDefault="119448DD" w:rsidP="0016649B">
      <w:pPr>
        <w:pStyle w:val="ListParagraph"/>
        <w:numPr>
          <w:ilvl w:val="1"/>
          <w:numId w:val="2"/>
        </w:numPr>
        <w:rPr>
          <w:rFonts w:ascii="Avenir Next LT Pro" w:eastAsia="Satoshi" w:hAnsi="Avenir Next LT Pro" w:cs="Satoshi"/>
        </w:rPr>
      </w:pPr>
      <w:r w:rsidRPr="008D5B70">
        <w:rPr>
          <w:rFonts w:ascii="Avenir Next LT Pro" w:eastAsia="Satoshi" w:hAnsi="Avenir Next LT Pro" w:cs="Satoshi"/>
        </w:rPr>
        <w:t>X (</w:t>
      </w:r>
      <w:r w:rsidR="00F3117C" w:rsidRPr="008D5B70">
        <w:rPr>
          <w:rFonts w:ascii="Avenir Next LT Pro" w:eastAsia="Satoshi" w:hAnsi="Avenir Next LT Pro" w:cs="Satoshi"/>
        </w:rPr>
        <w:t>Twitter</w:t>
      </w:r>
      <w:r w:rsidR="34328A5A" w:rsidRPr="008D5B70">
        <w:rPr>
          <w:rFonts w:ascii="Avenir Next LT Pro" w:eastAsia="Satoshi" w:hAnsi="Avenir Next LT Pro" w:cs="Satoshi"/>
        </w:rPr>
        <w:t>)</w:t>
      </w:r>
      <w:r w:rsidR="00F3117C" w:rsidRPr="008D5B70">
        <w:rPr>
          <w:rFonts w:ascii="Avenir Next LT Pro" w:eastAsia="Satoshi" w:hAnsi="Avenir Next LT Pro" w:cs="Satoshi"/>
        </w:rPr>
        <w:t xml:space="preserve">:  </w:t>
      </w:r>
      <w:hyperlink r:id="rId13">
        <w:r w:rsidR="00F3117C" w:rsidRPr="008D5B70">
          <w:rPr>
            <w:rStyle w:val="Hyperlink"/>
            <w:rFonts w:ascii="Avenir Next LT Pro" w:eastAsia="Satoshi" w:hAnsi="Avenir Next LT Pro" w:cs="Satoshi"/>
          </w:rPr>
          <w:t>@AlbertaWildfire</w:t>
        </w:r>
      </w:hyperlink>
    </w:p>
    <w:p w14:paraId="2EE5021D" w14:textId="6C033C45" w:rsidR="00C05E3F" w:rsidRPr="008D5B70" w:rsidRDefault="00C05E3F" w:rsidP="0016649B">
      <w:pPr>
        <w:pStyle w:val="ListParagraph"/>
        <w:numPr>
          <w:ilvl w:val="1"/>
          <w:numId w:val="2"/>
        </w:numPr>
        <w:rPr>
          <w:rFonts w:ascii="Avenir Next LT Pro" w:eastAsia="Satoshi" w:hAnsi="Avenir Next LT Pro" w:cs="Satoshi"/>
        </w:rPr>
      </w:pPr>
      <w:r w:rsidRPr="008D5B70">
        <w:rPr>
          <w:rFonts w:ascii="Avenir Next LT Pro" w:eastAsia="Satoshi" w:hAnsi="Avenir Next LT Pro" w:cs="Satoshi"/>
        </w:rPr>
        <w:lastRenderedPageBreak/>
        <w:t>Facebook: </w:t>
      </w:r>
      <w:r w:rsidR="004765C9" w:rsidRPr="008D5B70">
        <w:rPr>
          <w:rFonts w:ascii="Avenir Next LT Pro" w:eastAsia="Satoshi" w:hAnsi="Avenir Next LT Pro" w:cs="Satoshi"/>
        </w:rPr>
        <w:t xml:space="preserve"> </w:t>
      </w:r>
      <w:hyperlink r:id="rId14">
        <w:r w:rsidR="00E20C94" w:rsidRPr="008D5B70">
          <w:rPr>
            <w:rStyle w:val="Hyperlink"/>
            <w:rFonts w:ascii="Avenir Next LT Pro" w:eastAsia="Satoshi" w:hAnsi="Avenir Next LT Pro" w:cs="Satoshi"/>
          </w:rPr>
          <w:t>@Alberta Wildfire</w:t>
        </w:r>
      </w:hyperlink>
    </w:p>
    <w:p w14:paraId="228EE868" w14:textId="2258D19C" w:rsidR="00C05E3F" w:rsidRPr="008D5B70" w:rsidRDefault="00C05E3F" w:rsidP="0016649B">
      <w:pPr>
        <w:pStyle w:val="ListParagraph"/>
        <w:numPr>
          <w:ilvl w:val="1"/>
          <w:numId w:val="2"/>
        </w:numPr>
        <w:rPr>
          <w:rFonts w:ascii="Avenir Next LT Pro" w:eastAsia="Satoshi" w:hAnsi="Avenir Next LT Pro" w:cs="Satoshi"/>
        </w:rPr>
      </w:pPr>
      <w:r w:rsidRPr="008D5B70">
        <w:rPr>
          <w:rFonts w:ascii="Avenir Next LT Pro" w:eastAsia="Satoshi" w:hAnsi="Avenir Next LT Pro" w:cs="Satoshi"/>
        </w:rPr>
        <w:t>Instagram:</w:t>
      </w:r>
      <w:r w:rsidR="00B14A3F" w:rsidRPr="008D5B70">
        <w:rPr>
          <w:rFonts w:ascii="Avenir Next LT Pro" w:eastAsia="Satoshi" w:hAnsi="Avenir Next LT Pro" w:cs="Satoshi"/>
        </w:rPr>
        <w:t xml:space="preserve"> </w:t>
      </w:r>
      <w:hyperlink r:id="rId15">
        <w:r w:rsidR="00E37E0F" w:rsidRPr="008D5B70">
          <w:rPr>
            <w:rStyle w:val="Hyperlink"/>
            <w:rFonts w:ascii="Avenir Next LT Pro" w:eastAsia="Satoshi" w:hAnsi="Avenir Next LT Pro" w:cs="Satoshi"/>
          </w:rPr>
          <w:t>@albertawildfire</w:t>
        </w:r>
      </w:hyperlink>
    </w:p>
    <w:p w14:paraId="6ED578A6" w14:textId="77777777" w:rsidR="00C05E3F" w:rsidRPr="008D5B70" w:rsidRDefault="00C05E3F" w:rsidP="0016649B">
      <w:pPr>
        <w:pStyle w:val="ListParagraph"/>
        <w:numPr>
          <w:ilvl w:val="0"/>
          <w:numId w:val="2"/>
        </w:numPr>
        <w:rPr>
          <w:rFonts w:ascii="Avenir Next LT Pro" w:eastAsia="Satoshi" w:hAnsi="Avenir Next LT Pro" w:cs="Satoshi"/>
        </w:rPr>
      </w:pPr>
      <w:hyperlink r:id="rId16" w:anchor="jumplinks-0">
        <w:r w:rsidRPr="008D5B70">
          <w:rPr>
            <w:rStyle w:val="Hyperlink"/>
            <w:rFonts w:ascii="Avenir Next LT Pro" w:eastAsia="Satoshi" w:hAnsi="Avenir Next LT Pro" w:cs="Satoshi"/>
          </w:rPr>
          <w:t>Wildfire Status</w:t>
        </w:r>
      </w:hyperlink>
    </w:p>
    <w:p w14:paraId="2508B955" w14:textId="366EF89C" w:rsidR="00231F1D" w:rsidRPr="008D5B70" w:rsidRDefault="00B457BE" w:rsidP="0016649B">
      <w:pPr>
        <w:pStyle w:val="ListParagraph"/>
        <w:numPr>
          <w:ilvl w:val="0"/>
          <w:numId w:val="7"/>
        </w:numPr>
        <w:rPr>
          <w:rStyle w:val="Hyperlink"/>
          <w:rFonts w:ascii="Avenir Next LT Pro" w:eastAsia="Satoshi" w:hAnsi="Avenir Next LT Pro" w:cs="Satoshi"/>
        </w:rPr>
      </w:pPr>
      <w:ins w:id="0" w:author="Morgan Atwater" w:date="2025-05-30T16:29:00Z" w16du:dateUtc="2025-05-30T19:29:00Z">
        <w:r w:rsidRPr="008D5B70">
          <w:rPr>
            <w:rFonts w:ascii="Avenir Next LT Pro" w:eastAsia="Satoshi" w:hAnsi="Avenir Next LT Pro" w:cs="Satoshi"/>
          </w:rPr>
          <w:fldChar w:fldCharType="begin"/>
        </w:r>
        <w:r w:rsidRPr="008D5B70">
          <w:rPr>
            <w:rFonts w:ascii="Avenir Next LT Pro" w:eastAsia="Satoshi" w:hAnsi="Avenir Next LT Pro" w:cs="Satoshi"/>
          </w:rPr>
          <w:instrText>HYPERLINK "https://experience.arcgis.com/experience/0e45bd0ef9814d5e9ec3f87900a4cfe9"</w:instrText>
        </w:r>
        <w:r w:rsidRPr="008D5B70">
          <w:rPr>
            <w:rFonts w:ascii="Avenir Next LT Pro" w:eastAsia="Satoshi" w:hAnsi="Avenir Next LT Pro" w:cs="Satoshi"/>
          </w:rPr>
        </w:r>
        <w:r w:rsidRPr="008D5B70">
          <w:rPr>
            <w:rFonts w:ascii="Avenir Next LT Pro" w:eastAsia="Satoshi" w:hAnsi="Avenir Next LT Pro" w:cs="Satoshi"/>
          </w:rPr>
          <w:fldChar w:fldCharType="separate"/>
        </w:r>
      </w:ins>
      <w:r w:rsidR="00FD41EE" w:rsidRPr="008D5B70">
        <w:rPr>
          <w:rStyle w:val="Hyperlink"/>
          <w:rFonts w:ascii="Avenir Next LT Pro" w:eastAsia="Satoshi" w:hAnsi="Avenir Next LT Pro" w:cs="Satoshi"/>
        </w:rPr>
        <w:t>Alberta Wildfire Status Dashboard</w:t>
      </w:r>
    </w:p>
    <w:p w14:paraId="47D7D706" w14:textId="09A41E00" w:rsidR="00444C7D" w:rsidRDefault="00B457BE" w:rsidP="0016649B">
      <w:pPr>
        <w:pStyle w:val="ListParagraph"/>
        <w:numPr>
          <w:ilvl w:val="0"/>
          <w:numId w:val="1"/>
        </w:numPr>
        <w:rPr>
          <w:rFonts w:ascii="Avenir Next LT Pro" w:eastAsia="Satoshi" w:hAnsi="Avenir Next LT Pro" w:cs="Satoshi"/>
        </w:rPr>
      </w:pPr>
      <w:ins w:id="1" w:author="Morgan Atwater" w:date="2025-05-30T16:29:00Z" w16du:dateUtc="2025-05-30T19:29:00Z">
        <w:r w:rsidRPr="008D5B70">
          <w:rPr>
            <w:rFonts w:ascii="Avenir Next LT Pro" w:eastAsia="Satoshi" w:hAnsi="Avenir Next LT Pro" w:cs="Satoshi"/>
          </w:rPr>
          <w:fldChar w:fldCharType="end"/>
        </w:r>
      </w:ins>
      <w:ins w:id="2" w:author="Morgan Atwater" w:date="2025-06-02T14:28:00Z" w16du:dateUtc="2025-06-02T17:28:00Z">
        <w:r w:rsidR="00444C7D" w:rsidRPr="372C5ADA">
          <w:fldChar w:fldCharType="begin"/>
        </w:r>
        <w:r w:rsidR="00444C7D">
          <w:rPr>
            <w:rFonts w:ascii="Avenir Next LT Pro" w:eastAsia="Satoshi" w:hAnsi="Avenir Next LT Pro" w:cs="Satoshi"/>
          </w:rPr>
          <w:instrText>HYPERLINK "https://www.alberta.ca/emergency"</w:instrText>
        </w:r>
        <w:r w:rsidR="00444C7D">
          <w:rPr>
            <w:rFonts w:ascii="Avenir Next LT Pro" w:eastAsia="Satoshi" w:hAnsi="Avenir Next LT Pro" w:cs="Satoshi"/>
          </w:rPr>
          <w:fldChar w:fldCharType="separate"/>
        </w:r>
      </w:ins>
      <w:r w:rsidR="00444C7D" w:rsidRPr="00444C7D">
        <w:rPr>
          <w:rStyle w:val="Hyperlink"/>
          <w:rFonts w:ascii="Avenir Next LT Pro" w:eastAsia="Satoshi" w:hAnsi="Avenir Next LT Pro" w:cs="Satoshi"/>
        </w:rPr>
        <w:t>Active Emergency Updates</w:t>
      </w:r>
      <w:r w:rsidR="00444C7D">
        <w:rPr>
          <w:rFonts w:ascii="Avenir Next LT Pro" w:eastAsia="Satoshi" w:hAnsi="Avenir Next LT Pro" w:cs="Satoshi"/>
        </w:rPr>
        <w:fldChar w:fldCharType="end"/>
      </w:r>
    </w:p>
    <w:p w14:paraId="19B03011" w14:textId="1EF5695D" w:rsidR="0028636E" w:rsidRPr="008D5B70" w:rsidRDefault="00D637A7" w:rsidP="0016649B">
      <w:pPr>
        <w:pStyle w:val="ListParagraph"/>
        <w:numPr>
          <w:ilvl w:val="0"/>
          <w:numId w:val="1"/>
        </w:numPr>
        <w:rPr>
          <w:rFonts w:ascii="Avenir Next LT Pro" w:eastAsia="Satoshi" w:hAnsi="Avenir Next LT Pro" w:cs="Satoshi"/>
        </w:rPr>
      </w:pPr>
      <w:hyperlink r:id="rId17">
        <w:r w:rsidRPr="008D5B70">
          <w:rPr>
            <w:rStyle w:val="Hyperlink"/>
            <w:rFonts w:ascii="Avenir Next LT Pro" w:eastAsia="Satoshi" w:hAnsi="Avenir Next LT Pro" w:cs="Satoshi"/>
          </w:rPr>
          <w:t>Wildfires</w:t>
        </w:r>
      </w:hyperlink>
      <w:r w:rsidRPr="008D5B70">
        <w:rPr>
          <w:rFonts w:ascii="Avenir Next LT Pro" w:eastAsia="Satoshi" w:hAnsi="Avenir Next LT Pro" w:cs="Satoshi"/>
        </w:rPr>
        <w:t xml:space="preserve"> </w:t>
      </w:r>
    </w:p>
    <w:p w14:paraId="3067B79E" w14:textId="7FB195FD" w:rsidR="00A8777A" w:rsidRPr="008D5B70" w:rsidRDefault="00A8777A" w:rsidP="0016649B">
      <w:pPr>
        <w:pStyle w:val="ListParagraph"/>
        <w:numPr>
          <w:ilvl w:val="0"/>
          <w:numId w:val="1"/>
        </w:numPr>
        <w:rPr>
          <w:rStyle w:val="Hyperlink"/>
          <w:rFonts w:ascii="Avenir Next LT Pro" w:eastAsia="Satoshi" w:hAnsi="Avenir Next LT Pro" w:cs="Satoshi"/>
          <w:color w:val="auto"/>
          <w:u w:val="none"/>
        </w:rPr>
      </w:pPr>
      <w:hyperlink r:id="rId18">
        <w:r w:rsidRPr="008D5B70">
          <w:rPr>
            <w:rStyle w:val="Hyperlink"/>
            <w:rFonts w:ascii="Avenir Next LT Pro" w:eastAsia="Satoshi" w:hAnsi="Avenir Next LT Pro" w:cs="Satoshi"/>
          </w:rPr>
          <w:t>Alberta - Air Quality Health Index - Summary</w:t>
        </w:r>
      </w:hyperlink>
    </w:p>
    <w:p w14:paraId="13AC2FDD" w14:textId="346C85BF" w:rsidR="00DF08FA" w:rsidRPr="00184E2A" w:rsidRDefault="002F5994" w:rsidP="0016649B">
      <w:pPr>
        <w:pStyle w:val="ListParagraph"/>
        <w:numPr>
          <w:ilvl w:val="0"/>
          <w:numId w:val="1"/>
        </w:numPr>
        <w:rPr>
          <w:rFonts w:ascii="Avenir Next LT Pro" w:eastAsia="Satoshi" w:hAnsi="Avenir Next LT Pro" w:cs="Satoshi"/>
        </w:rPr>
      </w:pPr>
      <w:hyperlink r:id="rId19">
        <w:proofErr w:type="spellStart"/>
        <w:r w:rsidRPr="008D5B70">
          <w:rPr>
            <w:rStyle w:val="Hyperlink"/>
            <w:rFonts w:ascii="Avenir Next LT Pro" w:eastAsia="Satoshi" w:hAnsi="Avenir Next LT Pro" w:cs="Satoshi"/>
          </w:rPr>
          <w:t>FireSmoke</w:t>
        </w:r>
        <w:proofErr w:type="spellEnd"/>
        <w:r w:rsidRPr="008D5B70">
          <w:rPr>
            <w:rStyle w:val="Hyperlink"/>
            <w:rFonts w:ascii="Avenir Next LT Pro" w:eastAsia="Satoshi" w:hAnsi="Avenir Next LT Pro" w:cs="Satoshi"/>
          </w:rPr>
          <w:t xml:space="preserve"> Canada</w:t>
        </w:r>
      </w:hyperlink>
    </w:p>
    <w:p w14:paraId="6D018D14" w14:textId="77777777" w:rsidR="00184E2A" w:rsidRPr="008D5B70" w:rsidRDefault="00184E2A" w:rsidP="00184E2A">
      <w:pPr>
        <w:spacing w:line="240" w:lineRule="auto"/>
        <w:rPr>
          <w:rFonts w:ascii="Avenir Next LT Pro" w:eastAsia="Satoshi" w:hAnsi="Avenir Next LT Pro" w:cs="Satoshi"/>
          <w:b/>
        </w:rPr>
      </w:pPr>
      <w:r w:rsidRPr="008D5B70">
        <w:rPr>
          <w:rFonts w:ascii="Avenir Next LT Pro" w:eastAsia="Satoshi" w:hAnsi="Avenir Next LT Pro" w:cs="Satoshi"/>
          <w:b/>
        </w:rPr>
        <w:t>Wildfire Safety</w:t>
      </w:r>
    </w:p>
    <w:p w14:paraId="6F8E304C" w14:textId="77777777" w:rsidR="00184E2A" w:rsidRPr="008D5B70" w:rsidRDefault="00184E2A" w:rsidP="00184E2A">
      <w:pPr>
        <w:pStyle w:val="ListParagraph"/>
        <w:numPr>
          <w:ilvl w:val="0"/>
          <w:numId w:val="1"/>
        </w:numPr>
        <w:spacing w:line="240" w:lineRule="auto"/>
        <w:jc w:val="both"/>
        <w:rPr>
          <w:rFonts w:ascii="Avenir Next LT Pro" w:eastAsia="Satoshi" w:hAnsi="Avenir Next LT Pro" w:cs="Satoshi"/>
        </w:rPr>
      </w:pPr>
      <w:hyperlink r:id="rId20">
        <w:r w:rsidRPr="008D5B70">
          <w:rPr>
            <w:rStyle w:val="Hyperlink"/>
            <w:rFonts w:ascii="Avenir Next LT Pro" w:eastAsia="Satoshi" w:hAnsi="Avenir Next LT Pro" w:cs="Satoshi"/>
          </w:rPr>
          <w:t>Government of Canada - Wildfire smoke, air quality and your health: Overview</w:t>
        </w:r>
      </w:hyperlink>
    </w:p>
    <w:p w14:paraId="3CDFD383" w14:textId="77777777" w:rsidR="00184E2A" w:rsidRPr="008D5B70" w:rsidRDefault="00184E2A" w:rsidP="00184E2A">
      <w:pPr>
        <w:pStyle w:val="ListParagraph"/>
        <w:numPr>
          <w:ilvl w:val="1"/>
          <w:numId w:val="1"/>
        </w:numPr>
        <w:rPr>
          <w:rFonts w:ascii="Avenir Next LT Pro" w:eastAsia="Satoshi" w:hAnsi="Avenir Next LT Pro" w:cs="Satoshi"/>
        </w:rPr>
      </w:pPr>
      <w:r w:rsidRPr="008D5B70">
        <w:rPr>
          <w:rFonts w:ascii="Avenir Next LT Pro" w:eastAsia="Satoshi" w:hAnsi="Avenir Next LT Pro" w:cs="Satoshi"/>
        </w:rPr>
        <w:t xml:space="preserve">X (Twitter):  </w:t>
      </w:r>
      <w:hyperlink r:id="rId21">
        <w:r w:rsidRPr="008D5B70">
          <w:rPr>
            <w:rStyle w:val="Hyperlink"/>
            <w:rFonts w:ascii="Avenir Next LT Pro" w:eastAsia="Satoshi" w:hAnsi="Avenir Next LT Pro" w:cs="Satoshi"/>
          </w:rPr>
          <w:t>@AB_EmergAlert</w:t>
        </w:r>
      </w:hyperlink>
    </w:p>
    <w:p w14:paraId="71C224D3" w14:textId="77777777" w:rsidR="00184E2A" w:rsidRPr="008D5B70" w:rsidRDefault="00184E2A" w:rsidP="00184E2A">
      <w:pPr>
        <w:pStyle w:val="ListParagraph"/>
        <w:numPr>
          <w:ilvl w:val="1"/>
          <w:numId w:val="1"/>
        </w:numPr>
        <w:rPr>
          <w:rFonts w:ascii="Avenir Next LT Pro" w:eastAsia="Satoshi" w:hAnsi="Avenir Next LT Pro" w:cs="Satoshi"/>
        </w:rPr>
      </w:pPr>
      <w:r w:rsidRPr="008D5B70">
        <w:rPr>
          <w:rFonts w:ascii="Avenir Next LT Pro" w:eastAsia="Satoshi" w:hAnsi="Avenir Next LT Pro" w:cs="Satoshi"/>
        </w:rPr>
        <w:t xml:space="preserve">Facebook:  </w:t>
      </w:r>
      <w:hyperlink r:id="rId22">
        <w:r w:rsidRPr="008D5B70">
          <w:rPr>
            <w:rStyle w:val="Hyperlink"/>
            <w:rFonts w:ascii="Avenir Next LT Pro" w:eastAsia="Satoshi" w:hAnsi="Avenir Next LT Pro" w:cs="Satoshi"/>
          </w:rPr>
          <w:t>@Alberta Emergency Alert</w:t>
        </w:r>
      </w:hyperlink>
    </w:p>
    <w:p w14:paraId="400BA37F" w14:textId="77777777" w:rsidR="00184E2A" w:rsidRPr="008D5B70" w:rsidRDefault="00184E2A" w:rsidP="00184E2A">
      <w:pPr>
        <w:pStyle w:val="ListParagraph"/>
        <w:numPr>
          <w:ilvl w:val="1"/>
          <w:numId w:val="1"/>
        </w:numPr>
        <w:rPr>
          <w:rFonts w:ascii="Avenir Next LT Pro" w:eastAsia="Satoshi" w:hAnsi="Avenir Next LT Pro" w:cs="Satoshi"/>
        </w:rPr>
      </w:pPr>
      <w:r w:rsidRPr="008D5B70">
        <w:rPr>
          <w:rFonts w:ascii="Avenir Next LT Pro" w:eastAsia="Satoshi" w:hAnsi="Avenir Next LT Pro" w:cs="Satoshi"/>
        </w:rPr>
        <w:t xml:space="preserve">Instagram: </w:t>
      </w:r>
      <w:hyperlink r:id="rId23">
        <w:r w:rsidRPr="008D5B70">
          <w:rPr>
            <w:rStyle w:val="Hyperlink"/>
            <w:rFonts w:ascii="Avenir Next LT Pro" w:eastAsia="Satoshi" w:hAnsi="Avenir Next LT Pro" w:cs="Satoshi"/>
          </w:rPr>
          <w:t>@youralberta</w:t>
        </w:r>
      </w:hyperlink>
    </w:p>
    <w:p w14:paraId="4913511E" w14:textId="2387B88A" w:rsidR="00184E2A" w:rsidRPr="00184E2A" w:rsidRDefault="00184E2A" w:rsidP="00184E2A">
      <w:pPr>
        <w:pStyle w:val="ListParagraph"/>
        <w:numPr>
          <w:ilvl w:val="0"/>
          <w:numId w:val="6"/>
        </w:numPr>
        <w:spacing w:line="240" w:lineRule="auto"/>
        <w:jc w:val="both"/>
        <w:rPr>
          <w:rFonts w:ascii="Avenir Next LT Pro" w:eastAsia="Satoshi" w:hAnsi="Avenir Next LT Pro" w:cs="Satoshi"/>
          <w:color w:val="467886"/>
          <w:u w:val="single"/>
        </w:rPr>
      </w:pPr>
      <w:r w:rsidRPr="008D5B70">
        <w:rPr>
          <w:rFonts w:ascii="Avenir Next LT Pro" w:eastAsia="Satoshi" w:hAnsi="Avenir Next LT Pro" w:cs="Satoshi"/>
        </w:rPr>
        <w:t xml:space="preserve">Road closures: </w:t>
      </w:r>
      <w:hyperlink r:id="rId24">
        <w:r w:rsidRPr="008D5B70">
          <w:rPr>
            <w:rStyle w:val="Hyperlink"/>
            <w:rFonts w:ascii="Avenir Next LT Pro" w:eastAsia="Satoshi" w:hAnsi="Avenir Next LT Pro" w:cs="Satoshi"/>
          </w:rPr>
          <w:t>511 Alberta</w:t>
        </w:r>
      </w:hyperlink>
    </w:p>
    <w:p w14:paraId="6D97F998" w14:textId="77777777" w:rsidR="00184E2A" w:rsidRPr="008D5B70" w:rsidRDefault="00184E2A" w:rsidP="00184E2A">
      <w:pPr>
        <w:pStyle w:val="Heading1"/>
        <w:keepNext w:val="0"/>
        <w:keepLines w:val="0"/>
        <w:spacing w:after="160"/>
        <w:rPr>
          <w:rFonts w:ascii="Avenir Next LT Pro" w:hAnsi="Avenir Next LT Pro"/>
        </w:rPr>
      </w:pPr>
      <w:r w:rsidRPr="008D5B70">
        <w:rPr>
          <w:rFonts w:ascii="Avenir Next LT Pro" w:eastAsia="Satoshi" w:hAnsi="Avenir Next LT Pro" w:cs="Satoshi"/>
          <w:b/>
          <w:bCs/>
          <w:color w:val="auto"/>
          <w:sz w:val="24"/>
          <w:szCs w:val="24"/>
        </w:rPr>
        <w:t>Wildfire Support</w:t>
      </w:r>
    </w:p>
    <w:bookmarkStart w:id="3" w:name="_Hlk167358840"/>
    <w:p w14:paraId="7A4F1B73" w14:textId="77777777" w:rsidR="00184E2A" w:rsidRDefault="00184E2A" w:rsidP="00184E2A">
      <w:pPr>
        <w:pStyle w:val="ListParagraph"/>
        <w:numPr>
          <w:ilvl w:val="0"/>
          <w:numId w:val="1"/>
        </w:numPr>
        <w:spacing w:line="240" w:lineRule="auto"/>
        <w:rPr>
          <w:rFonts w:ascii="Avenir Next LT Pro" w:eastAsia="Satoshi" w:hAnsi="Avenir Next LT Pro" w:cs="Satoshi"/>
        </w:rPr>
      </w:pPr>
      <w:ins w:id="4" w:author="Morgan Atwater" w:date="2025-06-02T14:30:00Z" w16du:dateUtc="2025-06-02T17:30:00Z">
        <w:r w:rsidRPr="372C5ADA">
          <w:fldChar w:fldCharType="begin"/>
        </w:r>
        <w:r>
          <w:rPr>
            <w:rFonts w:ascii="Avenir Next LT Pro" w:eastAsia="Satoshi" w:hAnsi="Avenir Next LT Pro" w:cs="Satoshi"/>
          </w:rPr>
          <w:instrText>HYPERLINK "https://sites.google.com/ualberta.ca/awe/home"</w:instrText>
        </w:r>
        <w:r>
          <w:rPr>
            <w:rFonts w:ascii="Avenir Next LT Pro" w:eastAsia="Satoshi" w:hAnsi="Avenir Next LT Pro" w:cs="Satoshi"/>
          </w:rPr>
          <w:fldChar w:fldCharType="separate"/>
        </w:r>
      </w:ins>
      <w:r w:rsidRPr="00316CBB">
        <w:rPr>
          <w:rStyle w:val="Hyperlink"/>
          <w:rFonts w:ascii="Avenir Next LT Pro" w:eastAsia="Satoshi" w:hAnsi="Avenir Next LT Pro" w:cs="Satoshi"/>
        </w:rPr>
        <w:t>First Nations Wildfire Evacuation Partnership</w:t>
      </w:r>
      <w:r>
        <w:rPr>
          <w:rFonts w:ascii="Avenir Next LT Pro" w:eastAsia="Satoshi" w:hAnsi="Avenir Next LT Pro" w:cs="Satoshi"/>
        </w:rPr>
        <w:fldChar w:fldCharType="end"/>
      </w:r>
    </w:p>
    <w:p w14:paraId="47DD05E2" w14:textId="77777777" w:rsidR="00184E2A" w:rsidRPr="008D5B70" w:rsidRDefault="00184E2A" w:rsidP="00184E2A">
      <w:pPr>
        <w:pStyle w:val="ListParagraph"/>
        <w:numPr>
          <w:ilvl w:val="0"/>
          <w:numId w:val="1"/>
        </w:numPr>
        <w:spacing w:line="240" w:lineRule="auto"/>
        <w:rPr>
          <w:rFonts w:ascii="Avenir Next LT Pro" w:eastAsia="Satoshi" w:hAnsi="Avenir Next LT Pro" w:cs="Satoshi"/>
        </w:rPr>
      </w:pPr>
      <w:r w:rsidRPr="008D5B70">
        <w:rPr>
          <w:rFonts w:ascii="Avenir Next LT Pro" w:eastAsia="Satoshi" w:hAnsi="Avenir Next LT Pro" w:cs="Satoshi"/>
        </w:rPr>
        <w:t xml:space="preserve">Alberta Health Services: </w:t>
      </w:r>
      <w:bookmarkEnd w:id="3"/>
      <w:r w:rsidRPr="008D5B70">
        <w:rPr>
          <w:sz w:val="28"/>
          <w:szCs w:val="28"/>
        </w:rPr>
        <w:fldChar w:fldCharType="begin"/>
      </w:r>
      <w:r w:rsidRPr="008D5B70">
        <w:rPr>
          <w:rFonts w:ascii="Avenir Next LT Pro" w:hAnsi="Avenir Next LT Pro"/>
          <w:sz w:val="28"/>
          <w:szCs w:val="28"/>
        </w:rPr>
        <w:instrText>HYPERLINK "https://www.albertahealthservices.ca/info/Page11949.aspx" \h</w:instrText>
      </w:r>
      <w:r w:rsidRPr="008D5B70">
        <w:rPr>
          <w:sz w:val="28"/>
          <w:szCs w:val="28"/>
        </w:rPr>
      </w:r>
      <w:r w:rsidRPr="008D5B70">
        <w:rPr>
          <w:sz w:val="28"/>
          <w:szCs w:val="28"/>
        </w:rPr>
        <w:fldChar w:fldCharType="separate"/>
      </w:r>
      <w:r w:rsidRPr="008D5B70">
        <w:rPr>
          <w:rStyle w:val="Hyperlink"/>
          <w:rFonts w:ascii="Avenir Next LT Pro" w:eastAsia="Satoshi" w:hAnsi="Avenir Next LT Pro" w:cs="Satoshi"/>
        </w:rPr>
        <w:t>Indigenous Health</w:t>
      </w:r>
      <w:r w:rsidRPr="008D5B70">
        <w:rPr>
          <w:rStyle w:val="Hyperlink"/>
          <w:rFonts w:ascii="Avenir Next LT Pro" w:eastAsia="Satoshi" w:hAnsi="Avenir Next LT Pro" w:cs="Satoshi"/>
        </w:rPr>
        <w:fldChar w:fldCharType="end"/>
      </w:r>
      <w:r w:rsidRPr="372C5ADA">
        <w:rPr>
          <w:rFonts w:ascii="Avenir Next LT Pro" w:eastAsia="Satoshi" w:hAnsi="Avenir Next LT Pro" w:cs="Satoshi"/>
          <w:sz w:val="26"/>
          <w:szCs w:val="26"/>
        </w:rPr>
        <w:t xml:space="preserve"> </w:t>
      </w:r>
    </w:p>
    <w:p w14:paraId="053799BA" w14:textId="77777777" w:rsidR="00184E2A" w:rsidRPr="008D5B70" w:rsidRDefault="00184E2A" w:rsidP="00184E2A">
      <w:pPr>
        <w:pStyle w:val="ListParagraph"/>
        <w:numPr>
          <w:ilvl w:val="0"/>
          <w:numId w:val="1"/>
        </w:numPr>
        <w:spacing w:line="240" w:lineRule="auto"/>
        <w:rPr>
          <w:rFonts w:ascii="Avenir Next LT Pro" w:eastAsia="Satoshi" w:hAnsi="Avenir Next LT Pro" w:cs="Satoshi"/>
        </w:rPr>
      </w:pPr>
      <w:r w:rsidRPr="008D5B70">
        <w:rPr>
          <w:rFonts w:ascii="Avenir Next LT Pro" w:eastAsia="Satoshi" w:hAnsi="Avenir Next LT Pro" w:cs="Satoshi"/>
        </w:rPr>
        <w:t xml:space="preserve">Alberta Health Services: </w:t>
      </w:r>
      <w:hyperlink r:id="rId25">
        <w:r w:rsidRPr="008D5B70">
          <w:rPr>
            <w:rStyle w:val="Hyperlink"/>
            <w:rFonts w:ascii="Avenir Next LT Pro" w:eastAsia="Satoshi" w:hAnsi="Avenir Next LT Pro" w:cs="Satoshi"/>
          </w:rPr>
          <w:t>Wildfire Resources</w:t>
        </w:r>
      </w:hyperlink>
    </w:p>
    <w:p w14:paraId="41113A41" w14:textId="77777777" w:rsidR="00184E2A" w:rsidRPr="008D5B70" w:rsidRDefault="00184E2A" w:rsidP="00184E2A">
      <w:pPr>
        <w:pStyle w:val="ListParagraph"/>
        <w:numPr>
          <w:ilvl w:val="0"/>
          <w:numId w:val="1"/>
        </w:numPr>
        <w:spacing w:line="240" w:lineRule="auto"/>
        <w:rPr>
          <w:rFonts w:ascii="Avenir Next LT Pro" w:eastAsia="Satoshi" w:hAnsi="Avenir Next LT Pro" w:cs="Satoshi"/>
        </w:rPr>
      </w:pPr>
      <w:r w:rsidRPr="008D5B70">
        <w:rPr>
          <w:rFonts w:ascii="Avenir Next LT Pro" w:eastAsia="Satoshi" w:hAnsi="Avenir Next LT Pro" w:cs="Satoshi"/>
        </w:rPr>
        <w:t xml:space="preserve">24/7 e-mental health: </w:t>
      </w:r>
      <w:hyperlink r:id="rId26">
        <w:r w:rsidRPr="008D5B70">
          <w:rPr>
            <w:rStyle w:val="Hyperlink"/>
            <w:rFonts w:ascii="Avenir Next LT Pro" w:eastAsia="Satoshi" w:hAnsi="Avenir Next LT Pro" w:cs="Satoshi"/>
          </w:rPr>
          <w:t>Kids Help Phone</w:t>
        </w:r>
      </w:hyperlink>
    </w:p>
    <w:p w14:paraId="4CF4A69B" w14:textId="77777777" w:rsidR="00184E2A" w:rsidRPr="008D5B70" w:rsidRDefault="00184E2A" w:rsidP="00184E2A">
      <w:pPr>
        <w:pStyle w:val="ListParagraph"/>
        <w:numPr>
          <w:ilvl w:val="1"/>
          <w:numId w:val="1"/>
        </w:numPr>
        <w:spacing w:line="240" w:lineRule="auto"/>
        <w:rPr>
          <w:rFonts w:ascii="Avenir Next LT Pro" w:eastAsia="Satoshi" w:hAnsi="Avenir Next LT Pro" w:cs="Satoshi"/>
        </w:rPr>
      </w:pPr>
      <w:r w:rsidRPr="008D5B70">
        <w:rPr>
          <w:rFonts w:ascii="Avenir Next LT Pro" w:eastAsia="Satoshi" w:hAnsi="Avenir Next LT Pro" w:cs="Satoshi"/>
        </w:rPr>
        <w:t xml:space="preserve">call: 1-800-668-6868 </w:t>
      </w:r>
    </w:p>
    <w:p w14:paraId="60A85DBA" w14:textId="77777777" w:rsidR="00184E2A" w:rsidRDefault="00184E2A" w:rsidP="00184E2A">
      <w:pPr>
        <w:pStyle w:val="ListParagraph"/>
        <w:numPr>
          <w:ilvl w:val="1"/>
          <w:numId w:val="1"/>
        </w:numPr>
        <w:spacing w:line="240" w:lineRule="auto"/>
        <w:rPr>
          <w:rFonts w:ascii="Avenir Next LT Pro" w:eastAsia="Satoshi" w:hAnsi="Avenir Next LT Pro" w:cs="Satoshi"/>
        </w:rPr>
      </w:pPr>
      <w:r w:rsidRPr="008D5B70">
        <w:rPr>
          <w:rFonts w:ascii="Avenir Next LT Pro" w:eastAsia="Satoshi" w:hAnsi="Avenir Next LT Pro" w:cs="Satoshi"/>
        </w:rPr>
        <w:t>text: 686868</w:t>
      </w:r>
    </w:p>
    <w:p w14:paraId="3620851C" w14:textId="77777777" w:rsidR="00184E2A" w:rsidRPr="00421F79" w:rsidRDefault="00184E2A" w:rsidP="00184E2A">
      <w:pPr>
        <w:pStyle w:val="ListParagraph"/>
        <w:numPr>
          <w:ilvl w:val="1"/>
          <w:numId w:val="1"/>
        </w:numPr>
        <w:spacing w:line="240" w:lineRule="auto"/>
        <w:rPr>
          <w:rFonts w:ascii="Avenir Next LT Pro Regular" w:eastAsia="Avenir Next LT Pro Regular" w:hAnsi="Avenir Next LT Pro Regular" w:cs="Avenir Next LT Pro Regular"/>
        </w:rPr>
      </w:pPr>
      <w:hyperlink r:id="rId27" w:history="1">
        <w:r w:rsidRPr="00690A2D">
          <w:rPr>
            <w:rStyle w:val="Hyperlink"/>
            <w:rFonts w:ascii="Avenir Next LT Pro Regular" w:eastAsia="Satoshi" w:hAnsi="Avenir Next LT Pro Regular" w:cs="Satoshi"/>
            <w:lang w:eastAsia="en-US"/>
          </w:rPr>
          <w:t>Message online</w:t>
        </w:r>
      </w:hyperlink>
    </w:p>
    <w:p w14:paraId="189F432A" w14:textId="77777777" w:rsidR="00184E2A" w:rsidRPr="008D5B70" w:rsidRDefault="00184E2A" w:rsidP="00184E2A">
      <w:pPr>
        <w:pStyle w:val="ListParagraph"/>
        <w:numPr>
          <w:ilvl w:val="0"/>
          <w:numId w:val="1"/>
        </w:numPr>
        <w:spacing w:line="240" w:lineRule="auto"/>
        <w:rPr>
          <w:rFonts w:ascii="Avenir Next LT Pro" w:eastAsia="Satoshi" w:hAnsi="Avenir Next LT Pro" w:cs="Satoshi"/>
        </w:rPr>
      </w:pPr>
      <w:r w:rsidRPr="008D5B70">
        <w:rPr>
          <w:rFonts w:ascii="Avenir Next LT Pro" w:eastAsia="Satoshi" w:hAnsi="Avenir Next LT Pro" w:cs="Satoshi"/>
        </w:rPr>
        <w:t xml:space="preserve">Government of Alberta: </w:t>
      </w:r>
      <w:hyperlink r:id="rId28">
        <w:r w:rsidRPr="008D5B70">
          <w:rPr>
            <w:rStyle w:val="Hyperlink"/>
            <w:rFonts w:ascii="Avenir Next LT Pro" w:eastAsia="Satoshi" w:hAnsi="Avenir Next LT Pro" w:cs="Satoshi"/>
          </w:rPr>
          <w:t>MyHealth.Alberta.ca</w:t>
        </w:r>
      </w:hyperlink>
    </w:p>
    <w:p w14:paraId="30E05A61" w14:textId="77777777" w:rsidR="00184E2A" w:rsidRPr="008D5B70" w:rsidRDefault="00184E2A" w:rsidP="00184E2A">
      <w:pPr>
        <w:pStyle w:val="ListParagraph"/>
        <w:numPr>
          <w:ilvl w:val="0"/>
          <w:numId w:val="1"/>
        </w:numPr>
        <w:spacing w:line="240" w:lineRule="auto"/>
        <w:rPr>
          <w:rFonts w:ascii="Avenir Next LT Pro" w:eastAsia="Satoshi" w:hAnsi="Avenir Next LT Pro" w:cs="Satoshi"/>
        </w:rPr>
      </w:pPr>
      <w:r w:rsidRPr="008D5B70">
        <w:rPr>
          <w:rFonts w:ascii="Avenir Next LT Pro" w:eastAsia="Satoshi" w:hAnsi="Avenir Next LT Pro" w:cs="Satoshi"/>
        </w:rPr>
        <w:t xml:space="preserve">Mental Health: </w:t>
      </w:r>
      <w:hyperlink r:id="rId29">
        <w:r w:rsidRPr="008D5B70">
          <w:rPr>
            <w:rStyle w:val="Hyperlink"/>
            <w:rFonts w:ascii="Avenir Next LT Pro" w:eastAsia="Satoshi" w:hAnsi="Avenir Next LT Pro" w:cs="Satoshi"/>
          </w:rPr>
          <w:t>Hope for Wellness helpline</w:t>
        </w:r>
      </w:hyperlink>
    </w:p>
    <w:p w14:paraId="29F816F4" w14:textId="77777777" w:rsidR="00184E2A" w:rsidRPr="008D5B70" w:rsidRDefault="00184E2A" w:rsidP="00184E2A">
      <w:pPr>
        <w:pStyle w:val="ListParagraph"/>
        <w:numPr>
          <w:ilvl w:val="1"/>
          <w:numId w:val="1"/>
        </w:numPr>
        <w:spacing w:line="240" w:lineRule="auto"/>
        <w:rPr>
          <w:rFonts w:ascii="Avenir Next LT Pro" w:eastAsia="Satoshi" w:hAnsi="Avenir Next LT Pro" w:cs="Satoshi"/>
        </w:rPr>
      </w:pPr>
      <w:r w:rsidRPr="008D5B70">
        <w:rPr>
          <w:rFonts w:ascii="Avenir Next LT Pro" w:eastAsia="Satoshi" w:hAnsi="Avenir Next LT Pro" w:cs="Satoshi"/>
        </w:rPr>
        <w:t>Telephone 1-855-242-3310</w:t>
      </w:r>
    </w:p>
    <w:p w14:paraId="2D954EB5" w14:textId="77777777" w:rsidR="00184E2A" w:rsidRPr="008D5B70" w:rsidRDefault="00184E2A" w:rsidP="00184E2A">
      <w:pPr>
        <w:pStyle w:val="ListParagraph"/>
        <w:numPr>
          <w:ilvl w:val="0"/>
          <w:numId w:val="1"/>
        </w:numPr>
        <w:spacing w:line="240" w:lineRule="auto"/>
        <w:rPr>
          <w:rFonts w:ascii="Avenir Next LT Pro" w:eastAsia="Satoshi" w:hAnsi="Avenir Next LT Pro" w:cs="Satoshi"/>
        </w:rPr>
      </w:pPr>
      <w:r w:rsidRPr="008D5B70">
        <w:rPr>
          <w:rFonts w:ascii="Avenir Next LT Pro" w:eastAsia="Satoshi" w:hAnsi="Avenir Next LT Pro" w:cs="Satoshi"/>
        </w:rPr>
        <w:t>Children and Families</w:t>
      </w:r>
    </w:p>
    <w:p w14:paraId="53F934D8" w14:textId="77777777" w:rsidR="00184E2A" w:rsidRPr="008D5B70" w:rsidRDefault="00184E2A" w:rsidP="00184E2A">
      <w:pPr>
        <w:pStyle w:val="ListParagraph"/>
        <w:numPr>
          <w:ilvl w:val="1"/>
          <w:numId w:val="1"/>
        </w:numPr>
        <w:spacing w:line="240" w:lineRule="auto"/>
        <w:rPr>
          <w:rFonts w:ascii="Avenir Next LT Pro" w:eastAsia="Satoshi" w:hAnsi="Avenir Next LT Pro" w:cs="Satoshi"/>
        </w:rPr>
      </w:pPr>
      <w:hyperlink r:id="rId30">
        <w:r w:rsidRPr="008D5B70">
          <w:rPr>
            <w:rStyle w:val="Hyperlink"/>
            <w:rFonts w:ascii="Avenir Next LT Pro" w:eastAsia="Satoshi" w:hAnsi="Avenir Next LT Pro" w:cs="Satoshi"/>
          </w:rPr>
          <w:t>Jordan's Principle</w:t>
        </w:r>
      </w:hyperlink>
      <w:r w:rsidRPr="008D5B70">
        <w:rPr>
          <w:rFonts w:ascii="Avenir Next LT Pro" w:hAnsi="Avenir Next LT Pro"/>
        </w:rPr>
        <w:tab/>
      </w:r>
    </w:p>
    <w:p w14:paraId="1A6D1A10" w14:textId="77777777" w:rsidR="00184E2A" w:rsidRPr="008D5B70" w:rsidRDefault="00184E2A" w:rsidP="00184E2A">
      <w:pPr>
        <w:pStyle w:val="ListParagraph"/>
        <w:numPr>
          <w:ilvl w:val="1"/>
          <w:numId w:val="1"/>
        </w:numPr>
        <w:spacing w:line="240" w:lineRule="auto"/>
        <w:rPr>
          <w:rFonts w:ascii="Avenir Next LT Pro" w:eastAsia="Satoshi" w:hAnsi="Avenir Next LT Pro" w:cs="Satoshi"/>
        </w:rPr>
      </w:pPr>
      <w:hyperlink r:id="rId31">
        <w:r w:rsidRPr="008D5B70">
          <w:rPr>
            <w:rStyle w:val="Hyperlink"/>
            <w:rFonts w:ascii="Avenir Next LT Pro" w:eastAsia="Satoshi" w:hAnsi="Avenir Next LT Pro" w:cs="Satoshi"/>
          </w:rPr>
          <w:t>Supporting Inuit Children</w:t>
        </w:r>
      </w:hyperlink>
    </w:p>
    <w:p w14:paraId="668D9840" w14:textId="77777777" w:rsidR="00184E2A" w:rsidRPr="008D5B70" w:rsidRDefault="00184E2A" w:rsidP="00184E2A">
      <w:pPr>
        <w:pStyle w:val="ListParagraph"/>
        <w:numPr>
          <w:ilvl w:val="0"/>
          <w:numId w:val="1"/>
        </w:numPr>
        <w:spacing w:line="240" w:lineRule="auto"/>
        <w:rPr>
          <w:rFonts w:ascii="Avenir Next LT Pro" w:eastAsia="Satoshi" w:hAnsi="Avenir Next LT Pro" w:cs="Satoshi"/>
        </w:rPr>
      </w:pPr>
      <w:r w:rsidRPr="008D5B70">
        <w:rPr>
          <w:rFonts w:ascii="Avenir Next LT Pro" w:eastAsia="Satoshi" w:hAnsi="Avenir Next LT Pro" w:cs="Satoshi"/>
        </w:rPr>
        <w:t>Financial</w:t>
      </w:r>
    </w:p>
    <w:p w14:paraId="6116B12E" w14:textId="77777777" w:rsidR="00184E2A" w:rsidRPr="008D5B70" w:rsidRDefault="00184E2A" w:rsidP="00184E2A">
      <w:pPr>
        <w:pStyle w:val="ListParagraph"/>
        <w:numPr>
          <w:ilvl w:val="1"/>
          <w:numId w:val="1"/>
        </w:numPr>
        <w:spacing w:line="240" w:lineRule="auto"/>
        <w:rPr>
          <w:rFonts w:ascii="Avenir Next LT Pro" w:eastAsia="Satoshi" w:hAnsi="Avenir Next LT Pro" w:cs="Satoshi"/>
        </w:rPr>
      </w:pPr>
      <w:hyperlink r:id="rId32">
        <w:r w:rsidRPr="008D5B70">
          <w:rPr>
            <w:rStyle w:val="Hyperlink"/>
            <w:rFonts w:ascii="Avenir Next LT Pro" w:eastAsia="Satoshi" w:hAnsi="Avenir Next LT Pro" w:cs="Satoshi"/>
          </w:rPr>
          <w:t>Service Canada Centre: Alberta</w:t>
        </w:r>
      </w:hyperlink>
      <w:r w:rsidRPr="008D5B70">
        <w:rPr>
          <w:rFonts w:ascii="Avenir Next LT Pro" w:hAnsi="Avenir Next LT Pro"/>
        </w:rPr>
        <w:tab/>
      </w:r>
    </w:p>
    <w:p w14:paraId="50C987BA" w14:textId="11C10716" w:rsidR="00184E2A" w:rsidRPr="00184E2A" w:rsidRDefault="00184E2A" w:rsidP="00184E2A">
      <w:pPr>
        <w:pStyle w:val="ListParagraph"/>
        <w:numPr>
          <w:ilvl w:val="1"/>
          <w:numId w:val="1"/>
        </w:numPr>
        <w:spacing w:line="240" w:lineRule="auto"/>
        <w:rPr>
          <w:rFonts w:ascii="Avenir Next LT Pro" w:eastAsia="Satoshi" w:hAnsi="Avenir Next LT Pro" w:cs="Satoshi"/>
        </w:rPr>
      </w:pPr>
      <w:hyperlink r:id="rId33">
        <w:r w:rsidRPr="008D5B70">
          <w:rPr>
            <w:rStyle w:val="Hyperlink"/>
            <w:rFonts w:ascii="Avenir Next LT Pro" w:eastAsia="Satoshi" w:hAnsi="Avenir Next LT Pro" w:cs="Satoshi"/>
          </w:rPr>
          <w:t>Emergency Management Assistance Program</w:t>
        </w:r>
      </w:hyperlink>
    </w:p>
    <w:p w14:paraId="557E7D41" w14:textId="77777777" w:rsidR="00184E2A" w:rsidRPr="008D5B70" w:rsidRDefault="00184E2A" w:rsidP="00184E2A">
      <w:pPr>
        <w:spacing w:line="240" w:lineRule="auto"/>
        <w:contextualSpacing/>
        <w:rPr>
          <w:rFonts w:ascii="Avenir Next LT Pro" w:eastAsia="Satoshi" w:hAnsi="Avenir Next LT Pro" w:cs="Satoshi"/>
          <w:b/>
          <w:bCs/>
          <w:color w:val="000000" w:themeColor="text1"/>
        </w:rPr>
      </w:pPr>
      <w:r w:rsidRPr="008D5B70">
        <w:rPr>
          <w:rFonts w:ascii="Avenir Next LT Pro" w:eastAsia="Satoshi" w:hAnsi="Avenir Next LT Pro" w:cs="Satoshi"/>
          <w:b/>
          <w:bCs/>
          <w:color w:val="000000" w:themeColor="text1"/>
        </w:rPr>
        <w:t>Wildfire Preparation</w:t>
      </w:r>
    </w:p>
    <w:p w14:paraId="7097F9DB" w14:textId="77777777" w:rsidR="00184E2A" w:rsidRPr="008D5B70" w:rsidRDefault="00184E2A" w:rsidP="00184E2A">
      <w:pPr>
        <w:pStyle w:val="ListParagraph"/>
        <w:numPr>
          <w:ilvl w:val="0"/>
          <w:numId w:val="1"/>
        </w:numPr>
        <w:spacing w:line="240" w:lineRule="auto"/>
        <w:rPr>
          <w:rFonts w:ascii="Avenir Next LT Pro" w:eastAsia="Satoshi" w:hAnsi="Avenir Next LT Pro" w:cs="Satoshi"/>
        </w:rPr>
      </w:pPr>
      <w:hyperlink r:id="rId34">
        <w:r w:rsidRPr="008D5B70">
          <w:rPr>
            <w:rStyle w:val="Hyperlink"/>
            <w:rFonts w:ascii="Avenir Next LT Pro" w:eastAsia="Satoshi" w:hAnsi="Avenir Next LT Pro" w:cs="Satoshi"/>
          </w:rPr>
          <w:t>Build an emergency kit</w:t>
        </w:r>
      </w:hyperlink>
    </w:p>
    <w:p w14:paraId="11593F32" w14:textId="77777777" w:rsidR="00184E2A" w:rsidRPr="008D5B70" w:rsidRDefault="00184E2A" w:rsidP="00184E2A">
      <w:pPr>
        <w:pStyle w:val="ListParagraph"/>
        <w:numPr>
          <w:ilvl w:val="0"/>
          <w:numId w:val="1"/>
        </w:numPr>
        <w:spacing w:line="240" w:lineRule="auto"/>
        <w:rPr>
          <w:rFonts w:ascii="Avenir Next LT Pro" w:eastAsia="Satoshi" w:hAnsi="Avenir Next LT Pro" w:cs="Satoshi"/>
        </w:rPr>
      </w:pPr>
      <w:hyperlink r:id="rId35">
        <w:r w:rsidRPr="008D5B70">
          <w:rPr>
            <w:rStyle w:val="Hyperlink"/>
            <w:rFonts w:ascii="Avenir Next LT Pro" w:eastAsia="Satoshi" w:hAnsi="Avenir Next LT Pro" w:cs="Satoshi"/>
          </w:rPr>
          <w:t>Alberta - Weather Conditions and Forecast by Locations</w:t>
        </w:r>
      </w:hyperlink>
    </w:p>
    <w:p w14:paraId="27DA25BA" w14:textId="77777777" w:rsidR="00184E2A" w:rsidRPr="008D5B70" w:rsidRDefault="00184E2A" w:rsidP="00184E2A">
      <w:pPr>
        <w:pStyle w:val="ListParagraph"/>
        <w:numPr>
          <w:ilvl w:val="0"/>
          <w:numId w:val="1"/>
        </w:numPr>
        <w:spacing w:line="240" w:lineRule="auto"/>
        <w:rPr>
          <w:rFonts w:ascii="Avenir Next LT Pro" w:eastAsia="Satoshi" w:hAnsi="Avenir Next LT Pro" w:cs="Satoshi"/>
        </w:rPr>
      </w:pPr>
      <w:hyperlink r:id="rId36">
        <w:r w:rsidRPr="008D5B70">
          <w:rPr>
            <w:rStyle w:val="Hyperlink"/>
            <w:rFonts w:ascii="Avenir Next LT Pro" w:eastAsia="Satoshi" w:hAnsi="Avenir Next LT Pro" w:cs="Satoshi"/>
          </w:rPr>
          <w:t>Government of Canada – Get Prepared</w:t>
        </w:r>
      </w:hyperlink>
    </w:p>
    <w:p w14:paraId="01A114A1" w14:textId="0EDA85DD" w:rsidR="00184E2A" w:rsidRPr="00184E2A" w:rsidRDefault="00184E2A" w:rsidP="00184E2A">
      <w:pPr>
        <w:pStyle w:val="ListParagraph"/>
        <w:numPr>
          <w:ilvl w:val="0"/>
          <w:numId w:val="1"/>
        </w:numPr>
        <w:spacing w:line="240" w:lineRule="auto"/>
        <w:rPr>
          <w:rFonts w:ascii="Avenir Next LT Pro" w:eastAsia="Satoshi" w:hAnsi="Avenir Next LT Pro" w:cs="Satoshi"/>
        </w:rPr>
      </w:pPr>
      <w:hyperlink r:id="rId37" w:anchor="chp1">
        <w:r w:rsidRPr="008D5B70">
          <w:rPr>
            <w:rStyle w:val="Hyperlink"/>
            <w:rFonts w:ascii="Avenir Next LT Pro" w:eastAsia="Satoshi" w:hAnsi="Avenir Next LT Pro" w:cs="Satoshi"/>
          </w:rPr>
          <w:t>Fire protection in First Nations communities</w:t>
        </w:r>
      </w:hyperlink>
    </w:p>
    <w:p w14:paraId="6A3478F3" w14:textId="5DE1B51D" w:rsidR="00DF08FA" w:rsidRPr="008D5B70" w:rsidRDefault="31A3F827" w:rsidP="26040F56">
      <w:pPr>
        <w:pStyle w:val="Heading1"/>
        <w:keepNext w:val="0"/>
        <w:keepLines w:val="0"/>
        <w:spacing w:after="160"/>
        <w:rPr>
          <w:rFonts w:ascii="Avenir Next LT Pro" w:eastAsia="Satoshi" w:hAnsi="Avenir Next LT Pro" w:cs="Satoshi"/>
          <w:b/>
          <w:color w:val="auto"/>
          <w:sz w:val="24"/>
          <w:szCs w:val="24"/>
        </w:rPr>
      </w:pPr>
      <w:r w:rsidRPr="008D5B70">
        <w:rPr>
          <w:rFonts w:ascii="Avenir Next LT Pro" w:eastAsia="Satoshi" w:hAnsi="Avenir Next LT Pro" w:cs="Satoshi"/>
          <w:b/>
          <w:bCs/>
          <w:color w:val="auto"/>
          <w:sz w:val="24"/>
          <w:szCs w:val="24"/>
        </w:rPr>
        <w:t>Wildf</w:t>
      </w:r>
      <w:r w:rsidR="00137624" w:rsidRPr="008D5B70">
        <w:rPr>
          <w:rFonts w:ascii="Avenir Next LT Pro" w:eastAsia="Satoshi" w:hAnsi="Avenir Next LT Pro" w:cs="Satoshi"/>
          <w:b/>
          <w:bCs/>
          <w:color w:val="auto"/>
          <w:sz w:val="24"/>
          <w:szCs w:val="24"/>
        </w:rPr>
        <w:t>ire Prevention</w:t>
      </w:r>
    </w:p>
    <w:p w14:paraId="6DA9E866" w14:textId="0AA44ADF" w:rsidR="00094D83" w:rsidRPr="008D5B70" w:rsidRDefault="1399FDDB" w:rsidP="0016649B">
      <w:pPr>
        <w:pStyle w:val="ListParagraph"/>
        <w:numPr>
          <w:ilvl w:val="0"/>
          <w:numId w:val="4"/>
        </w:numPr>
        <w:rPr>
          <w:rFonts w:ascii="Avenir Next LT Pro" w:eastAsia="Satoshi" w:hAnsi="Avenir Next LT Pro" w:cs="Satoshi"/>
        </w:rPr>
      </w:pPr>
      <w:hyperlink r:id="rId38">
        <w:r w:rsidRPr="008D5B70">
          <w:rPr>
            <w:rStyle w:val="Hyperlink"/>
            <w:rFonts w:ascii="Avenir Next LT Pro" w:eastAsia="Satoshi" w:hAnsi="Avenir Next LT Pro" w:cs="Satoshi"/>
          </w:rPr>
          <w:t>National Indigenous Fire Safety Council</w:t>
        </w:r>
      </w:hyperlink>
    </w:p>
    <w:p w14:paraId="3852C3F9" w14:textId="3D17356B" w:rsidR="00094D83" w:rsidRPr="008D5B70" w:rsidRDefault="00094D83" w:rsidP="0016649B">
      <w:pPr>
        <w:pStyle w:val="ListParagraph"/>
        <w:numPr>
          <w:ilvl w:val="0"/>
          <w:numId w:val="4"/>
        </w:numPr>
        <w:rPr>
          <w:rFonts w:ascii="Avenir Next LT Pro" w:eastAsia="Satoshi" w:hAnsi="Avenir Next LT Pro" w:cs="Satoshi"/>
        </w:rPr>
      </w:pPr>
      <w:hyperlink r:id="rId39">
        <w:r w:rsidRPr="008D5B70">
          <w:rPr>
            <w:rStyle w:val="Hyperlink"/>
            <w:rFonts w:ascii="Avenir Next LT Pro" w:eastAsia="Satoshi" w:hAnsi="Avenir Next LT Pro" w:cs="Satoshi"/>
          </w:rPr>
          <w:t>Wildfires: Before, During &amp; After</w:t>
        </w:r>
      </w:hyperlink>
    </w:p>
    <w:p w14:paraId="592B8271" w14:textId="1518F70E" w:rsidR="00813BCB" w:rsidRPr="008D5B70" w:rsidRDefault="00813BCB" w:rsidP="0016649B">
      <w:pPr>
        <w:pStyle w:val="ListParagraph"/>
        <w:numPr>
          <w:ilvl w:val="0"/>
          <w:numId w:val="3"/>
        </w:numPr>
        <w:rPr>
          <w:rFonts w:ascii="Avenir Next LT Pro" w:eastAsia="Satoshi" w:hAnsi="Avenir Next LT Pro" w:cs="Satoshi"/>
        </w:rPr>
      </w:pPr>
      <w:hyperlink r:id="rId40">
        <w:proofErr w:type="spellStart"/>
        <w:r w:rsidRPr="008D5B70">
          <w:rPr>
            <w:rStyle w:val="Hyperlink"/>
            <w:rFonts w:ascii="Avenir Next LT Pro" w:eastAsia="Satoshi" w:hAnsi="Avenir Next LT Pro" w:cs="Satoshi"/>
          </w:rPr>
          <w:t>FireSmart</w:t>
        </w:r>
        <w:proofErr w:type="spellEnd"/>
        <w:r w:rsidR="005F430B" w:rsidRPr="008D5B70">
          <w:rPr>
            <w:rStyle w:val="Hyperlink"/>
            <w:rFonts w:ascii="Avenir Next LT Pro" w:eastAsia="Satoshi" w:hAnsi="Avenir Next LT Pro" w:cs="Satoshi"/>
          </w:rPr>
          <w:t xml:space="preserve"> Canada</w:t>
        </w:r>
      </w:hyperlink>
    </w:p>
    <w:p w14:paraId="06BBE02D" w14:textId="3AFA71F0" w:rsidR="00583D54" w:rsidRPr="008D5B70" w:rsidRDefault="00583D54" w:rsidP="0016649B">
      <w:pPr>
        <w:pStyle w:val="ListParagraph"/>
        <w:numPr>
          <w:ilvl w:val="1"/>
          <w:numId w:val="3"/>
        </w:numPr>
        <w:rPr>
          <w:rFonts w:ascii="Avenir Next LT Pro" w:eastAsia="Satoshi" w:hAnsi="Avenir Next LT Pro" w:cs="Satoshi"/>
        </w:rPr>
      </w:pPr>
      <w:r w:rsidRPr="008D5B70">
        <w:rPr>
          <w:rFonts w:ascii="Avenir Next LT Pro" w:eastAsia="Satoshi" w:hAnsi="Avenir Next LT Pro" w:cs="Satoshi"/>
        </w:rPr>
        <w:t xml:space="preserve">Facebook: </w:t>
      </w:r>
      <w:hyperlink r:id="rId41">
        <w:r w:rsidR="00C871DA" w:rsidRPr="008D5B70">
          <w:rPr>
            <w:rStyle w:val="Hyperlink"/>
            <w:rFonts w:ascii="Avenir Next LT Pro" w:eastAsia="Satoshi" w:hAnsi="Avenir Next LT Pro" w:cs="Satoshi"/>
          </w:rPr>
          <w:t>@FireSmart Canada</w:t>
        </w:r>
      </w:hyperlink>
    </w:p>
    <w:p w14:paraId="781CDCC1" w14:textId="446C6D5F" w:rsidR="00B57DD2" w:rsidRPr="008D5B70" w:rsidRDefault="00B57DD2" w:rsidP="0016649B">
      <w:pPr>
        <w:pStyle w:val="ListParagraph"/>
        <w:numPr>
          <w:ilvl w:val="1"/>
          <w:numId w:val="3"/>
        </w:numPr>
        <w:rPr>
          <w:rFonts w:ascii="Avenir Next LT Pro" w:eastAsia="Satoshi" w:hAnsi="Avenir Next LT Pro" w:cs="Satoshi"/>
        </w:rPr>
      </w:pPr>
      <w:r w:rsidRPr="008D5B70">
        <w:rPr>
          <w:rFonts w:ascii="Avenir Next LT Pro" w:eastAsia="Satoshi" w:hAnsi="Avenir Next LT Pro" w:cs="Satoshi"/>
        </w:rPr>
        <w:t xml:space="preserve">Instagram: </w:t>
      </w:r>
      <w:hyperlink r:id="rId42">
        <w:r w:rsidR="002C6CC6" w:rsidRPr="008D5B70">
          <w:rPr>
            <w:rStyle w:val="Hyperlink"/>
            <w:rFonts w:ascii="Avenir Next LT Pro" w:eastAsia="Satoshi" w:hAnsi="Avenir Next LT Pro" w:cs="Satoshi"/>
          </w:rPr>
          <w:t>@firesmartcanada</w:t>
        </w:r>
      </w:hyperlink>
    </w:p>
    <w:p w14:paraId="4BDA608F" w14:textId="740FB5AA" w:rsidR="00A40D80" w:rsidRPr="008D5B70" w:rsidRDefault="005F5CBF" w:rsidP="0016649B">
      <w:pPr>
        <w:pStyle w:val="ListParagraph"/>
        <w:numPr>
          <w:ilvl w:val="1"/>
          <w:numId w:val="3"/>
        </w:numPr>
        <w:rPr>
          <w:rFonts w:ascii="Avenir Next LT Pro" w:eastAsia="Satoshi" w:hAnsi="Avenir Next LT Pro" w:cs="Satoshi"/>
        </w:rPr>
      </w:pPr>
      <w:r w:rsidRPr="008D5B70">
        <w:rPr>
          <w:rFonts w:ascii="Avenir Next LT Pro" w:eastAsia="Satoshi" w:hAnsi="Avenir Next LT Pro" w:cs="Satoshi"/>
        </w:rPr>
        <w:t>Linke</w:t>
      </w:r>
      <w:r w:rsidR="3D9B8F2D" w:rsidRPr="008D5B70">
        <w:rPr>
          <w:rFonts w:ascii="Avenir Next LT Pro" w:eastAsia="Satoshi" w:hAnsi="Avenir Next LT Pro" w:cs="Satoshi"/>
        </w:rPr>
        <w:t>d</w:t>
      </w:r>
      <w:r w:rsidRPr="008D5B70">
        <w:rPr>
          <w:rFonts w:ascii="Avenir Next LT Pro" w:eastAsia="Satoshi" w:hAnsi="Avenir Next LT Pro" w:cs="Satoshi"/>
        </w:rPr>
        <w:t xml:space="preserve">In: </w:t>
      </w:r>
      <w:hyperlink r:id="rId43">
        <w:r w:rsidR="002C6CC6" w:rsidRPr="008D5B70">
          <w:rPr>
            <w:rStyle w:val="Hyperlink"/>
            <w:rFonts w:ascii="Avenir Next LT Pro" w:eastAsia="Satoshi" w:hAnsi="Avenir Next LT Pro" w:cs="Satoshi"/>
          </w:rPr>
          <w:t>@FireSmart Canada</w:t>
        </w:r>
      </w:hyperlink>
    </w:p>
    <w:p w14:paraId="5C0693FD" w14:textId="5C3A9DEB" w:rsidR="000F576C" w:rsidRPr="008D5B70" w:rsidRDefault="000F576C" w:rsidP="0016649B">
      <w:pPr>
        <w:pStyle w:val="ListParagraph"/>
        <w:numPr>
          <w:ilvl w:val="0"/>
          <w:numId w:val="5"/>
        </w:numPr>
        <w:rPr>
          <w:rFonts w:ascii="Avenir Next LT Pro" w:eastAsia="Satoshi" w:hAnsi="Avenir Next LT Pro" w:cs="Satoshi"/>
        </w:rPr>
      </w:pPr>
      <w:hyperlink r:id="rId44">
        <w:r w:rsidRPr="008D5B70">
          <w:rPr>
            <w:rStyle w:val="Hyperlink"/>
            <w:rFonts w:ascii="Avenir Next LT Pro" w:eastAsia="Satoshi" w:hAnsi="Avenir Next LT Pro" w:cs="Satoshi"/>
          </w:rPr>
          <w:t>Fire bans</w:t>
        </w:r>
      </w:hyperlink>
    </w:p>
    <w:p w14:paraId="7332C1F0" w14:textId="077C94D0" w:rsidR="0059239B" w:rsidRPr="008D5B70" w:rsidRDefault="001B0C26" w:rsidP="0016649B">
      <w:pPr>
        <w:pStyle w:val="ListParagraph"/>
        <w:numPr>
          <w:ilvl w:val="0"/>
          <w:numId w:val="5"/>
        </w:numPr>
        <w:rPr>
          <w:rFonts w:ascii="Avenir Next LT Pro" w:eastAsia="Satoshi" w:hAnsi="Avenir Next LT Pro" w:cs="Satoshi"/>
        </w:rPr>
      </w:pPr>
      <w:hyperlink r:id="rId45">
        <w:r w:rsidRPr="008D5B70">
          <w:rPr>
            <w:rStyle w:val="Hyperlink"/>
            <w:rFonts w:ascii="Avenir Next LT Pro" w:eastAsia="Satoshi" w:hAnsi="Avenir Next LT Pro" w:cs="Satoshi"/>
          </w:rPr>
          <w:t>Alberta fire bans map</w:t>
        </w:r>
      </w:hyperlink>
    </w:p>
    <w:p w14:paraId="4EC1FC38" w14:textId="77777777" w:rsidR="00AD44AF" w:rsidRPr="008D5B70" w:rsidRDefault="000B049E" w:rsidP="0016649B">
      <w:pPr>
        <w:pStyle w:val="ListParagraph"/>
        <w:numPr>
          <w:ilvl w:val="0"/>
          <w:numId w:val="5"/>
        </w:numPr>
        <w:rPr>
          <w:rFonts w:ascii="Avenir Next LT Pro" w:eastAsia="Satoshi" w:hAnsi="Avenir Next LT Pro" w:cs="Satoshi"/>
        </w:rPr>
      </w:pPr>
      <w:r w:rsidRPr="008D5B70">
        <w:rPr>
          <w:rFonts w:ascii="Avenir Next LT Pro" w:eastAsia="Satoshi" w:hAnsi="Avenir Next LT Pro" w:cs="Satoshi"/>
        </w:rPr>
        <w:t>Report a wildfire:</w:t>
      </w:r>
      <w:r w:rsidR="00902D3B" w:rsidRPr="008D5B70">
        <w:rPr>
          <w:rFonts w:ascii="Avenir Next LT Pro" w:eastAsia="Satoshi" w:hAnsi="Avenir Next LT Pro" w:cs="Satoshi"/>
        </w:rPr>
        <w:t xml:space="preserve"> 310-FIRE (3473)</w:t>
      </w:r>
    </w:p>
    <w:p w14:paraId="7DCEB672" w14:textId="77777777" w:rsidR="00AD44AF" w:rsidRPr="008D5B70" w:rsidRDefault="00AD44AF" w:rsidP="0016649B">
      <w:pPr>
        <w:pStyle w:val="ListParagraph"/>
        <w:numPr>
          <w:ilvl w:val="0"/>
          <w:numId w:val="5"/>
        </w:numPr>
        <w:rPr>
          <w:rStyle w:val="normaltextrun"/>
          <w:rFonts w:ascii="Avenir Next LT Pro" w:eastAsia="Satoshi" w:hAnsi="Avenir Next LT Pro" w:cs="Satoshi"/>
        </w:rPr>
      </w:pPr>
      <w:r w:rsidRPr="008D5B70">
        <w:rPr>
          <w:rStyle w:val="normaltextrun"/>
          <w:rFonts w:ascii="Avenir Next LT Pro" w:eastAsia="Satoshi" w:hAnsi="Avenir Next LT Pro" w:cs="Satoshi"/>
          <w:color w:val="000000" w:themeColor="text1"/>
        </w:rPr>
        <w:t>Information line: 1-866-394-3473 (FYI-FIRE)</w:t>
      </w:r>
    </w:p>
    <w:p w14:paraId="2C078E63" w14:textId="5DD0B56A" w:rsidR="00377D03" w:rsidRPr="00184E2A" w:rsidRDefault="3342E0CB" w:rsidP="00184E2A">
      <w:pPr>
        <w:pStyle w:val="ListParagraph"/>
        <w:numPr>
          <w:ilvl w:val="0"/>
          <w:numId w:val="5"/>
        </w:numPr>
        <w:rPr>
          <w:rFonts w:ascii="Avenir Next LT Pro" w:eastAsia="Satoshi" w:hAnsi="Avenir Next LT Pro" w:cs="Satoshi"/>
          <w:rPrChange w:id="5" w:author="Morgan Atwater" w:date="2025-05-30T16:32:00Z" w16du:dateUtc="2025-05-30T19:32:00Z">
            <w:rPr>
              <w:rFonts w:eastAsia="Satoshi"/>
            </w:rPr>
          </w:rPrChange>
        </w:rPr>
      </w:pPr>
      <w:r w:rsidRPr="372C5ADA">
        <w:rPr>
          <w:rStyle w:val="normaltextrun"/>
          <w:rFonts w:ascii="Avenir Next LT Pro" w:eastAsia="Satoshi" w:hAnsi="Avenir Next LT Pro" w:cs="Satoshi"/>
          <w:color w:val="000000" w:themeColor="text1"/>
        </w:rPr>
        <w:t xml:space="preserve">Email: </w:t>
      </w:r>
      <w:hyperlink r:id="rId46">
        <w:r w:rsidR="6DDD9C25" w:rsidRPr="372C5ADA">
          <w:rPr>
            <w:rStyle w:val="Hyperlink"/>
            <w:rFonts w:ascii="Avenir Next LT Pro" w:eastAsia="Satoshi" w:hAnsi="Avenir Next LT Pro" w:cs="Satoshi"/>
          </w:rPr>
          <w:t>wildfireinfo@gov.ab.ca</w:t>
        </w:r>
      </w:hyperlink>
      <w:r w:rsidR="73392C94" w:rsidRPr="372C5ADA">
        <w:rPr>
          <w:rFonts w:ascii="Avenir Next LT Pro" w:eastAsia="Satoshi" w:hAnsi="Avenir Next LT Pro" w:cs="Satoshi"/>
        </w:rPr>
        <w:t xml:space="preserve"> </w:t>
      </w:r>
    </w:p>
    <w:sectPr w:rsidR="00377D03" w:rsidRPr="00184E2A">
      <w:headerReference w:type="default" r:id="rId47"/>
      <w:footerReference w:type="default" r:id="rId4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3BBF77" w14:textId="77777777" w:rsidR="00E031A7" w:rsidRDefault="00E031A7" w:rsidP="0045526C">
      <w:pPr>
        <w:spacing w:after="0" w:line="240" w:lineRule="auto"/>
      </w:pPr>
      <w:r>
        <w:separator/>
      </w:r>
    </w:p>
  </w:endnote>
  <w:endnote w:type="continuationSeparator" w:id="0">
    <w:p w14:paraId="49411A92" w14:textId="77777777" w:rsidR="00E031A7" w:rsidRDefault="00E031A7" w:rsidP="0045526C">
      <w:pPr>
        <w:spacing w:after="0" w:line="240" w:lineRule="auto"/>
      </w:pPr>
      <w:r>
        <w:continuationSeparator/>
      </w:r>
    </w:p>
  </w:endnote>
  <w:endnote w:type="continuationNotice" w:id="1">
    <w:p w14:paraId="17C33068" w14:textId="77777777" w:rsidR="00E031A7" w:rsidRDefault="00E031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atoshi">
    <w:altName w:val="Calibri"/>
    <w:panose1 w:val="00000000000000000000"/>
    <w:charset w:val="4D"/>
    <w:family w:val="auto"/>
    <w:notTrueType/>
    <w:pitch w:val="variable"/>
    <w:sig w:usb0="80000047" w:usb1="00000001" w:usb2="00000000" w:usb3="00000000" w:csb0="00000093" w:csb1="00000000"/>
  </w:font>
  <w:font w:name="Times New Roman (Body CS)">
    <w:altName w:val="Times New Roman"/>
    <w:charset w:val="00"/>
    <w:family w:val="roman"/>
    <w:pitch w:val="default"/>
  </w:font>
  <w:font w:name="Avenir Next LT Pro">
    <w:charset w:val="00"/>
    <w:family w:val="swiss"/>
    <w:pitch w:val="variable"/>
    <w:sig w:usb0="800000EF" w:usb1="5000204A" w:usb2="00000000" w:usb3="00000000" w:csb0="00000093" w:csb1="00000000"/>
  </w:font>
  <w:font w:name="Avenir Next LT Pro Regular">
    <w:panose1 w:val="020B0504020202020204"/>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BCEFA" w14:textId="40D2F203" w:rsidR="00202C66" w:rsidRDefault="0072334A">
    <w:pPr>
      <w:pStyle w:val="Footer"/>
    </w:pPr>
    <w:r>
      <w:t xml:space="preserve">Page </w:t>
    </w:r>
    <w:r>
      <w:fldChar w:fldCharType="begin"/>
    </w:r>
    <w:r>
      <w:instrText>PAGE</w:instrText>
    </w:r>
    <w:r>
      <w:fldChar w:fldCharType="separate"/>
    </w:r>
    <w:r>
      <w:t>1</w:t>
    </w:r>
    <w:r>
      <w:fldChar w:fldCharType="end"/>
    </w:r>
    <w:r>
      <w:t xml:space="preserve">  </w:t>
    </w:r>
    <w:r>
      <w:tab/>
    </w:r>
    <w:r>
      <w:tab/>
    </w:r>
    <w:r>
      <w:rPr>
        <w:noProof/>
      </w:rPr>
      <w:t>castlemain.com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2A8D82" w14:textId="77777777" w:rsidR="00E031A7" w:rsidRDefault="00E031A7" w:rsidP="0045526C">
      <w:pPr>
        <w:spacing w:after="0" w:line="240" w:lineRule="auto"/>
      </w:pPr>
      <w:r>
        <w:separator/>
      </w:r>
    </w:p>
  </w:footnote>
  <w:footnote w:type="continuationSeparator" w:id="0">
    <w:p w14:paraId="62F69375" w14:textId="77777777" w:rsidR="00E031A7" w:rsidRDefault="00E031A7" w:rsidP="0045526C">
      <w:pPr>
        <w:spacing w:after="0" w:line="240" w:lineRule="auto"/>
      </w:pPr>
      <w:r>
        <w:continuationSeparator/>
      </w:r>
    </w:p>
  </w:footnote>
  <w:footnote w:type="continuationNotice" w:id="1">
    <w:p w14:paraId="66A43A8A" w14:textId="77777777" w:rsidR="00E031A7" w:rsidRDefault="00E031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FFA92" w14:textId="3FEE5225" w:rsidR="0045526C" w:rsidRDefault="00D73EED">
    <w:pPr>
      <w:pStyle w:val="Header"/>
    </w:pPr>
    <w:r>
      <w:rPr>
        <w:noProof/>
      </w:rPr>
      <w:drawing>
        <wp:inline distT="0" distB="0" distL="0" distR="0" wp14:anchorId="6D4BE05F" wp14:editId="3C4B07AC">
          <wp:extent cx="2474302" cy="402074"/>
          <wp:effectExtent l="0" t="0" r="0" b="0"/>
          <wp:docPr id="158689085" name="Picture 158689085"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89085" name="Picture 158689085" descr="A close-up of a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474302" cy="4020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31AB6"/>
    <w:multiLevelType w:val="hybridMultilevel"/>
    <w:tmpl w:val="48240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9D7FA3"/>
    <w:multiLevelType w:val="hybridMultilevel"/>
    <w:tmpl w:val="B68465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59504C"/>
    <w:multiLevelType w:val="hybridMultilevel"/>
    <w:tmpl w:val="FFFFFFFF"/>
    <w:lvl w:ilvl="0" w:tplc="89B69C60">
      <w:start w:val="1"/>
      <w:numFmt w:val="bullet"/>
      <w:lvlText w:val=""/>
      <w:lvlJc w:val="left"/>
      <w:pPr>
        <w:ind w:left="720" w:hanging="360"/>
      </w:pPr>
      <w:rPr>
        <w:rFonts w:ascii="Symbol" w:hAnsi="Symbol" w:hint="default"/>
      </w:rPr>
    </w:lvl>
    <w:lvl w:ilvl="1" w:tplc="A26EE03A">
      <w:start w:val="1"/>
      <w:numFmt w:val="bullet"/>
      <w:lvlText w:val="o"/>
      <w:lvlJc w:val="left"/>
      <w:pPr>
        <w:ind w:left="1440" w:hanging="360"/>
      </w:pPr>
      <w:rPr>
        <w:rFonts w:ascii="Courier New" w:hAnsi="Courier New" w:hint="default"/>
      </w:rPr>
    </w:lvl>
    <w:lvl w:ilvl="2" w:tplc="B95C8C7A">
      <w:start w:val="1"/>
      <w:numFmt w:val="bullet"/>
      <w:lvlText w:val=""/>
      <w:lvlJc w:val="left"/>
      <w:pPr>
        <w:ind w:left="2160" w:hanging="360"/>
      </w:pPr>
      <w:rPr>
        <w:rFonts w:ascii="Wingdings" w:hAnsi="Wingdings" w:hint="default"/>
      </w:rPr>
    </w:lvl>
    <w:lvl w:ilvl="3" w:tplc="C2E2DB80">
      <w:start w:val="1"/>
      <w:numFmt w:val="bullet"/>
      <w:lvlText w:val=""/>
      <w:lvlJc w:val="left"/>
      <w:pPr>
        <w:ind w:left="2880" w:hanging="360"/>
      </w:pPr>
      <w:rPr>
        <w:rFonts w:ascii="Symbol" w:hAnsi="Symbol" w:hint="default"/>
      </w:rPr>
    </w:lvl>
    <w:lvl w:ilvl="4" w:tplc="50DA5286">
      <w:start w:val="1"/>
      <w:numFmt w:val="bullet"/>
      <w:lvlText w:val="o"/>
      <w:lvlJc w:val="left"/>
      <w:pPr>
        <w:ind w:left="3600" w:hanging="360"/>
      </w:pPr>
      <w:rPr>
        <w:rFonts w:ascii="Courier New" w:hAnsi="Courier New" w:hint="default"/>
      </w:rPr>
    </w:lvl>
    <w:lvl w:ilvl="5" w:tplc="7A16132C">
      <w:start w:val="1"/>
      <w:numFmt w:val="bullet"/>
      <w:lvlText w:val=""/>
      <w:lvlJc w:val="left"/>
      <w:pPr>
        <w:ind w:left="4320" w:hanging="360"/>
      </w:pPr>
      <w:rPr>
        <w:rFonts w:ascii="Wingdings" w:hAnsi="Wingdings" w:hint="default"/>
      </w:rPr>
    </w:lvl>
    <w:lvl w:ilvl="6" w:tplc="CEFAFD36">
      <w:start w:val="1"/>
      <w:numFmt w:val="bullet"/>
      <w:lvlText w:val=""/>
      <w:lvlJc w:val="left"/>
      <w:pPr>
        <w:ind w:left="5040" w:hanging="360"/>
      </w:pPr>
      <w:rPr>
        <w:rFonts w:ascii="Symbol" w:hAnsi="Symbol" w:hint="default"/>
      </w:rPr>
    </w:lvl>
    <w:lvl w:ilvl="7" w:tplc="BFE8D224">
      <w:start w:val="1"/>
      <w:numFmt w:val="bullet"/>
      <w:lvlText w:val="o"/>
      <w:lvlJc w:val="left"/>
      <w:pPr>
        <w:ind w:left="5760" w:hanging="360"/>
      </w:pPr>
      <w:rPr>
        <w:rFonts w:ascii="Courier New" w:hAnsi="Courier New" w:hint="default"/>
      </w:rPr>
    </w:lvl>
    <w:lvl w:ilvl="8" w:tplc="3C2E3F78">
      <w:start w:val="1"/>
      <w:numFmt w:val="bullet"/>
      <w:lvlText w:val=""/>
      <w:lvlJc w:val="left"/>
      <w:pPr>
        <w:ind w:left="6480" w:hanging="360"/>
      </w:pPr>
      <w:rPr>
        <w:rFonts w:ascii="Wingdings" w:hAnsi="Wingdings" w:hint="default"/>
      </w:rPr>
    </w:lvl>
  </w:abstractNum>
  <w:abstractNum w:abstractNumId="3" w15:restartNumberingAfterBreak="0">
    <w:nsid w:val="4D1A4B40"/>
    <w:multiLevelType w:val="hybridMultilevel"/>
    <w:tmpl w:val="FFFFFFFF"/>
    <w:lvl w:ilvl="0" w:tplc="109C8C58">
      <w:start w:val="1"/>
      <w:numFmt w:val="bullet"/>
      <w:lvlText w:val=""/>
      <w:lvlJc w:val="left"/>
      <w:pPr>
        <w:ind w:left="720" w:hanging="360"/>
      </w:pPr>
      <w:rPr>
        <w:rFonts w:ascii="Symbol" w:hAnsi="Symbol" w:hint="default"/>
      </w:rPr>
    </w:lvl>
    <w:lvl w:ilvl="1" w:tplc="710EB582">
      <w:start w:val="1"/>
      <w:numFmt w:val="bullet"/>
      <w:lvlText w:val="o"/>
      <w:lvlJc w:val="left"/>
      <w:pPr>
        <w:ind w:left="1440" w:hanging="360"/>
      </w:pPr>
      <w:rPr>
        <w:rFonts w:ascii="Courier New" w:hAnsi="Courier New" w:hint="default"/>
      </w:rPr>
    </w:lvl>
    <w:lvl w:ilvl="2" w:tplc="AE30F0E8">
      <w:start w:val="1"/>
      <w:numFmt w:val="bullet"/>
      <w:lvlText w:val=""/>
      <w:lvlJc w:val="left"/>
      <w:pPr>
        <w:ind w:left="2160" w:hanging="360"/>
      </w:pPr>
      <w:rPr>
        <w:rFonts w:ascii="Wingdings" w:hAnsi="Wingdings" w:hint="default"/>
      </w:rPr>
    </w:lvl>
    <w:lvl w:ilvl="3" w:tplc="96A6DDC4">
      <w:start w:val="1"/>
      <w:numFmt w:val="bullet"/>
      <w:lvlText w:val=""/>
      <w:lvlJc w:val="left"/>
      <w:pPr>
        <w:ind w:left="2880" w:hanging="360"/>
      </w:pPr>
      <w:rPr>
        <w:rFonts w:ascii="Symbol" w:hAnsi="Symbol" w:hint="default"/>
      </w:rPr>
    </w:lvl>
    <w:lvl w:ilvl="4" w:tplc="34343830">
      <w:start w:val="1"/>
      <w:numFmt w:val="bullet"/>
      <w:lvlText w:val="o"/>
      <w:lvlJc w:val="left"/>
      <w:pPr>
        <w:ind w:left="3600" w:hanging="360"/>
      </w:pPr>
      <w:rPr>
        <w:rFonts w:ascii="Courier New" w:hAnsi="Courier New" w:hint="default"/>
      </w:rPr>
    </w:lvl>
    <w:lvl w:ilvl="5" w:tplc="E99A6560">
      <w:start w:val="1"/>
      <w:numFmt w:val="bullet"/>
      <w:lvlText w:val=""/>
      <w:lvlJc w:val="left"/>
      <w:pPr>
        <w:ind w:left="4320" w:hanging="360"/>
      </w:pPr>
      <w:rPr>
        <w:rFonts w:ascii="Wingdings" w:hAnsi="Wingdings" w:hint="default"/>
      </w:rPr>
    </w:lvl>
    <w:lvl w:ilvl="6" w:tplc="88AA66B6">
      <w:start w:val="1"/>
      <w:numFmt w:val="bullet"/>
      <w:lvlText w:val=""/>
      <w:lvlJc w:val="left"/>
      <w:pPr>
        <w:ind w:left="5040" w:hanging="360"/>
      </w:pPr>
      <w:rPr>
        <w:rFonts w:ascii="Symbol" w:hAnsi="Symbol" w:hint="default"/>
      </w:rPr>
    </w:lvl>
    <w:lvl w:ilvl="7" w:tplc="C01EB2B8">
      <w:start w:val="1"/>
      <w:numFmt w:val="bullet"/>
      <w:lvlText w:val="o"/>
      <w:lvlJc w:val="left"/>
      <w:pPr>
        <w:ind w:left="5760" w:hanging="360"/>
      </w:pPr>
      <w:rPr>
        <w:rFonts w:ascii="Courier New" w:hAnsi="Courier New" w:hint="default"/>
      </w:rPr>
    </w:lvl>
    <w:lvl w:ilvl="8" w:tplc="EC5C1340">
      <w:start w:val="1"/>
      <w:numFmt w:val="bullet"/>
      <w:lvlText w:val=""/>
      <w:lvlJc w:val="left"/>
      <w:pPr>
        <w:ind w:left="6480" w:hanging="360"/>
      </w:pPr>
      <w:rPr>
        <w:rFonts w:ascii="Wingdings" w:hAnsi="Wingdings" w:hint="default"/>
      </w:rPr>
    </w:lvl>
  </w:abstractNum>
  <w:abstractNum w:abstractNumId="4" w15:restartNumberingAfterBreak="0">
    <w:nsid w:val="590A15AB"/>
    <w:multiLevelType w:val="hybridMultilevel"/>
    <w:tmpl w:val="0B18EE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966749B"/>
    <w:multiLevelType w:val="hybridMultilevel"/>
    <w:tmpl w:val="6A9E8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8DB809"/>
    <w:multiLevelType w:val="hybridMultilevel"/>
    <w:tmpl w:val="FFFFFFFF"/>
    <w:lvl w:ilvl="0" w:tplc="BC52443A">
      <w:start w:val="1"/>
      <w:numFmt w:val="bullet"/>
      <w:lvlText w:val=""/>
      <w:lvlJc w:val="left"/>
      <w:pPr>
        <w:ind w:left="720" w:hanging="360"/>
      </w:pPr>
      <w:rPr>
        <w:rFonts w:ascii="Symbol" w:hAnsi="Symbol" w:hint="default"/>
      </w:rPr>
    </w:lvl>
    <w:lvl w:ilvl="1" w:tplc="B328AA48">
      <w:start w:val="1"/>
      <w:numFmt w:val="bullet"/>
      <w:lvlText w:val="o"/>
      <w:lvlJc w:val="left"/>
      <w:pPr>
        <w:ind w:left="1440" w:hanging="360"/>
      </w:pPr>
      <w:rPr>
        <w:rFonts w:ascii="Courier New" w:hAnsi="Courier New" w:hint="default"/>
      </w:rPr>
    </w:lvl>
    <w:lvl w:ilvl="2" w:tplc="2760F904">
      <w:start w:val="1"/>
      <w:numFmt w:val="bullet"/>
      <w:lvlText w:val=""/>
      <w:lvlJc w:val="left"/>
      <w:pPr>
        <w:ind w:left="2160" w:hanging="360"/>
      </w:pPr>
      <w:rPr>
        <w:rFonts w:ascii="Wingdings" w:hAnsi="Wingdings" w:hint="default"/>
      </w:rPr>
    </w:lvl>
    <w:lvl w:ilvl="3" w:tplc="C03C6118">
      <w:start w:val="1"/>
      <w:numFmt w:val="bullet"/>
      <w:lvlText w:val=""/>
      <w:lvlJc w:val="left"/>
      <w:pPr>
        <w:ind w:left="2880" w:hanging="360"/>
      </w:pPr>
      <w:rPr>
        <w:rFonts w:ascii="Symbol" w:hAnsi="Symbol" w:hint="default"/>
      </w:rPr>
    </w:lvl>
    <w:lvl w:ilvl="4" w:tplc="2C6A45F2">
      <w:start w:val="1"/>
      <w:numFmt w:val="bullet"/>
      <w:lvlText w:val="o"/>
      <w:lvlJc w:val="left"/>
      <w:pPr>
        <w:ind w:left="3600" w:hanging="360"/>
      </w:pPr>
      <w:rPr>
        <w:rFonts w:ascii="Courier New" w:hAnsi="Courier New" w:hint="default"/>
      </w:rPr>
    </w:lvl>
    <w:lvl w:ilvl="5" w:tplc="A0266608">
      <w:start w:val="1"/>
      <w:numFmt w:val="bullet"/>
      <w:lvlText w:val=""/>
      <w:lvlJc w:val="left"/>
      <w:pPr>
        <w:ind w:left="4320" w:hanging="360"/>
      </w:pPr>
      <w:rPr>
        <w:rFonts w:ascii="Wingdings" w:hAnsi="Wingdings" w:hint="default"/>
      </w:rPr>
    </w:lvl>
    <w:lvl w:ilvl="6" w:tplc="C7CA39DE">
      <w:start w:val="1"/>
      <w:numFmt w:val="bullet"/>
      <w:lvlText w:val=""/>
      <w:lvlJc w:val="left"/>
      <w:pPr>
        <w:ind w:left="5040" w:hanging="360"/>
      </w:pPr>
      <w:rPr>
        <w:rFonts w:ascii="Symbol" w:hAnsi="Symbol" w:hint="default"/>
      </w:rPr>
    </w:lvl>
    <w:lvl w:ilvl="7" w:tplc="4AA647A4">
      <w:start w:val="1"/>
      <w:numFmt w:val="bullet"/>
      <w:lvlText w:val="o"/>
      <w:lvlJc w:val="left"/>
      <w:pPr>
        <w:ind w:left="5760" w:hanging="360"/>
      </w:pPr>
      <w:rPr>
        <w:rFonts w:ascii="Courier New" w:hAnsi="Courier New" w:hint="default"/>
      </w:rPr>
    </w:lvl>
    <w:lvl w:ilvl="8" w:tplc="E954F146">
      <w:start w:val="1"/>
      <w:numFmt w:val="bullet"/>
      <w:lvlText w:val=""/>
      <w:lvlJc w:val="left"/>
      <w:pPr>
        <w:ind w:left="6480" w:hanging="360"/>
      </w:pPr>
      <w:rPr>
        <w:rFonts w:ascii="Wingdings" w:hAnsi="Wingdings" w:hint="default"/>
      </w:rPr>
    </w:lvl>
  </w:abstractNum>
  <w:abstractNum w:abstractNumId="7" w15:restartNumberingAfterBreak="0">
    <w:nsid w:val="75D2A3BB"/>
    <w:multiLevelType w:val="hybridMultilevel"/>
    <w:tmpl w:val="DF4CEE14"/>
    <w:lvl w:ilvl="0" w:tplc="2628480A">
      <w:start w:val="1"/>
      <w:numFmt w:val="bullet"/>
      <w:lvlText w:val=""/>
      <w:lvlJc w:val="left"/>
      <w:pPr>
        <w:ind w:left="720" w:hanging="360"/>
      </w:pPr>
      <w:rPr>
        <w:rFonts w:ascii="Symbol" w:hAnsi="Symbol" w:hint="default"/>
        <w:color w:val="auto"/>
      </w:rPr>
    </w:lvl>
    <w:lvl w:ilvl="1" w:tplc="14822D0C">
      <w:start w:val="1"/>
      <w:numFmt w:val="bullet"/>
      <w:lvlText w:val="o"/>
      <w:lvlJc w:val="left"/>
      <w:pPr>
        <w:ind w:left="1440" w:hanging="360"/>
      </w:pPr>
      <w:rPr>
        <w:rFonts w:ascii="Courier New" w:hAnsi="Courier New" w:hint="default"/>
      </w:rPr>
    </w:lvl>
    <w:lvl w:ilvl="2" w:tplc="772A0E24">
      <w:start w:val="1"/>
      <w:numFmt w:val="bullet"/>
      <w:lvlText w:val=""/>
      <w:lvlJc w:val="left"/>
      <w:pPr>
        <w:ind w:left="2160" w:hanging="360"/>
      </w:pPr>
      <w:rPr>
        <w:rFonts w:ascii="Wingdings" w:hAnsi="Wingdings" w:hint="default"/>
      </w:rPr>
    </w:lvl>
    <w:lvl w:ilvl="3" w:tplc="CF625918">
      <w:start w:val="1"/>
      <w:numFmt w:val="bullet"/>
      <w:lvlText w:val=""/>
      <w:lvlJc w:val="left"/>
      <w:pPr>
        <w:ind w:left="2880" w:hanging="360"/>
      </w:pPr>
      <w:rPr>
        <w:rFonts w:ascii="Symbol" w:hAnsi="Symbol" w:hint="default"/>
      </w:rPr>
    </w:lvl>
    <w:lvl w:ilvl="4" w:tplc="81228A38">
      <w:start w:val="1"/>
      <w:numFmt w:val="bullet"/>
      <w:lvlText w:val="o"/>
      <w:lvlJc w:val="left"/>
      <w:pPr>
        <w:ind w:left="3600" w:hanging="360"/>
      </w:pPr>
      <w:rPr>
        <w:rFonts w:ascii="Courier New" w:hAnsi="Courier New" w:hint="default"/>
      </w:rPr>
    </w:lvl>
    <w:lvl w:ilvl="5" w:tplc="F19A348C">
      <w:start w:val="1"/>
      <w:numFmt w:val="bullet"/>
      <w:lvlText w:val=""/>
      <w:lvlJc w:val="left"/>
      <w:pPr>
        <w:ind w:left="4320" w:hanging="360"/>
      </w:pPr>
      <w:rPr>
        <w:rFonts w:ascii="Wingdings" w:hAnsi="Wingdings" w:hint="default"/>
      </w:rPr>
    </w:lvl>
    <w:lvl w:ilvl="6" w:tplc="6860A5F8">
      <w:start w:val="1"/>
      <w:numFmt w:val="bullet"/>
      <w:lvlText w:val=""/>
      <w:lvlJc w:val="left"/>
      <w:pPr>
        <w:ind w:left="5040" w:hanging="360"/>
      </w:pPr>
      <w:rPr>
        <w:rFonts w:ascii="Symbol" w:hAnsi="Symbol" w:hint="default"/>
      </w:rPr>
    </w:lvl>
    <w:lvl w:ilvl="7" w:tplc="CC9C0E98">
      <w:start w:val="1"/>
      <w:numFmt w:val="bullet"/>
      <w:lvlText w:val="o"/>
      <w:lvlJc w:val="left"/>
      <w:pPr>
        <w:ind w:left="5760" w:hanging="360"/>
      </w:pPr>
      <w:rPr>
        <w:rFonts w:ascii="Courier New" w:hAnsi="Courier New" w:hint="default"/>
      </w:rPr>
    </w:lvl>
    <w:lvl w:ilvl="8" w:tplc="4CCCB670">
      <w:start w:val="1"/>
      <w:numFmt w:val="bullet"/>
      <w:lvlText w:val=""/>
      <w:lvlJc w:val="left"/>
      <w:pPr>
        <w:ind w:left="6480" w:hanging="360"/>
      </w:pPr>
      <w:rPr>
        <w:rFonts w:ascii="Wingdings" w:hAnsi="Wingdings" w:hint="default"/>
      </w:rPr>
    </w:lvl>
  </w:abstractNum>
  <w:abstractNum w:abstractNumId="8" w15:restartNumberingAfterBreak="0">
    <w:nsid w:val="7BC469A4"/>
    <w:multiLevelType w:val="hybridMultilevel"/>
    <w:tmpl w:val="6C1A9C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7506454">
    <w:abstractNumId w:val="4"/>
  </w:num>
  <w:num w:numId="2" w16cid:durableId="1899243653">
    <w:abstractNumId w:val="1"/>
  </w:num>
  <w:num w:numId="3" w16cid:durableId="1849179329">
    <w:abstractNumId w:val="8"/>
  </w:num>
  <w:num w:numId="4" w16cid:durableId="556669756">
    <w:abstractNumId w:val="0"/>
  </w:num>
  <w:num w:numId="5" w16cid:durableId="1824663656">
    <w:abstractNumId w:val="5"/>
  </w:num>
  <w:num w:numId="6" w16cid:durableId="959724290">
    <w:abstractNumId w:val="7"/>
  </w:num>
  <w:num w:numId="7" w16cid:durableId="179665916">
    <w:abstractNumId w:val="2"/>
  </w:num>
  <w:num w:numId="8" w16cid:durableId="1220046720">
    <w:abstractNumId w:val="6"/>
  </w:num>
  <w:num w:numId="9" w16cid:durableId="702021842">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organ Atwater">
    <w15:presenceInfo w15:providerId="AD" w15:userId="S::morgan.atwater@thechangemakers.com::2735cea2-26bc-49ec-899e-a917a60fbfc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4A5355B"/>
    <w:rsid w:val="000410CC"/>
    <w:rsid w:val="00041B7C"/>
    <w:rsid w:val="00042E5C"/>
    <w:rsid w:val="000448FE"/>
    <w:rsid w:val="00055B41"/>
    <w:rsid w:val="0006669F"/>
    <w:rsid w:val="0007438C"/>
    <w:rsid w:val="0008169A"/>
    <w:rsid w:val="00094D83"/>
    <w:rsid w:val="000A24CD"/>
    <w:rsid w:val="000B049E"/>
    <w:rsid w:val="000B5955"/>
    <w:rsid w:val="000D2056"/>
    <w:rsid w:val="000D2B07"/>
    <w:rsid w:val="000F37E4"/>
    <w:rsid w:val="000F576C"/>
    <w:rsid w:val="000F7D42"/>
    <w:rsid w:val="00100542"/>
    <w:rsid w:val="0010110D"/>
    <w:rsid w:val="00103B42"/>
    <w:rsid w:val="00112413"/>
    <w:rsid w:val="00116318"/>
    <w:rsid w:val="001316CD"/>
    <w:rsid w:val="00136FB1"/>
    <w:rsid w:val="00137624"/>
    <w:rsid w:val="00142998"/>
    <w:rsid w:val="00146745"/>
    <w:rsid w:val="00147CFF"/>
    <w:rsid w:val="001641C1"/>
    <w:rsid w:val="0016649B"/>
    <w:rsid w:val="001671CE"/>
    <w:rsid w:val="00174661"/>
    <w:rsid w:val="00176550"/>
    <w:rsid w:val="00184E2A"/>
    <w:rsid w:val="00186B2E"/>
    <w:rsid w:val="00194CD7"/>
    <w:rsid w:val="00195834"/>
    <w:rsid w:val="001963F2"/>
    <w:rsid w:val="00196578"/>
    <w:rsid w:val="001A0179"/>
    <w:rsid w:val="001A390D"/>
    <w:rsid w:val="001A4BC8"/>
    <w:rsid w:val="001B0C26"/>
    <w:rsid w:val="001B1E90"/>
    <w:rsid w:val="001C1BBB"/>
    <w:rsid w:val="001F3A9C"/>
    <w:rsid w:val="00202C66"/>
    <w:rsid w:val="00213F9D"/>
    <w:rsid w:val="002177EE"/>
    <w:rsid w:val="002309D9"/>
    <w:rsid w:val="00231F1D"/>
    <w:rsid w:val="002427E4"/>
    <w:rsid w:val="00247159"/>
    <w:rsid w:val="00274D84"/>
    <w:rsid w:val="0028636E"/>
    <w:rsid w:val="00295356"/>
    <w:rsid w:val="0029613B"/>
    <w:rsid w:val="00296B43"/>
    <w:rsid w:val="00297A95"/>
    <w:rsid w:val="002A56D8"/>
    <w:rsid w:val="002C25E4"/>
    <w:rsid w:val="002C331C"/>
    <w:rsid w:val="002C6CC6"/>
    <w:rsid w:val="002D4A63"/>
    <w:rsid w:val="002F5994"/>
    <w:rsid w:val="00305BE3"/>
    <w:rsid w:val="00306665"/>
    <w:rsid w:val="00307A90"/>
    <w:rsid w:val="00316CBB"/>
    <w:rsid w:val="0032207F"/>
    <w:rsid w:val="00334247"/>
    <w:rsid w:val="003467D9"/>
    <w:rsid w:val="00356A4A"/>
    <w:rsid w:val="00377D03"/>
    <w:rsid w:val="00390511"/>
    <w:rsid w:val="003B6867"/>
    <w:rsid w:val="003B7FC6"/>
    <w:rsid w:val="003C20DC"/>
    <w:rsid w:val="003C4EC7"/>
    <w:rsid w:val="003D2BAA"/>
    <w:rsid w:val="003E4F71"/>
    <w:rsid w:val="003F14AD"/>
    <w:rsid w:val="003F34E4"/>
    <w:rsid w:val="003F7F5B"/>
    <w:rsid w:val="00406B39"/>
    <w:rsid w:val="00407197"/>
    <w:rsid w:val="004077DC"/>
    <w:rsid w:val="00411C5C"/>
    <w:rsid w:val="00412016"/>
    <w:rsid w:val="00420CB8"/>
    <w:rsid w:val="00421F79"/>
    <w:rsid w:val="00422D26"/>
    <w:rsid w:val="0044149C"/>
    <w:rsid w:val="00444C7D"/>
    <w:rsid w:val="0045526C"/>
    <w:rsid w:val="0047067A"/>
    <w:rsid w:val="004765C9"/>
    <w:rsid w:val="0049741E"/>
    <w:rsid w:val="004A2E68"/>
    <w:rsid w:val="004A4635"/>
    <w:rsid w:val="004A51CA"/>
    <w:rsid w:val="004B16EA"/>
    <w:rsid w:val="004C04D9"/>
    <w:rsid w:val="004F67B9"/>
    <w:rsid w:val="005219FD"/>
    <w:rsid w:val="00556A64"/>
    <w:rsid w:val="00560270"/>
    <w:rsid w:val="00561339"/>
    <w:rsid w:val="005669DE"/>
    <w:rsid w:val="00582C9C"/>
    <w:rsid w:val="00583D54"/>
    <w:rsid w:val="0059239B"/>
    <w:rsid w:val="005961F6"/>
    <w:rsid w:val="005A0ABD"/>
    <w:rsid w:val="005B4D6A"/>
    <w:rsid w:val="005C4CD8"/>
    <w:rsid w:val="005C5F04"/>
    <w:rsid w:val="005D4B18"/>
    <w:rsid w:val="005F0850"/>
    <w:rsid w:val="005F42A3"/>
    <w:rsid w:val="005F430B"/>
    <w:rsid w:val="005F4311"/>
    <w:rsid w:val="005F5CBF"/>
    <w:rsid w:val="005F77C1"/>
    <w:rsid w:val="0061054A"/>
    <w:rsid w:val="00616CAB"/>
    <w:rsid w:val="00623411"/>
    <w:rsid w:val="0066038D"/>
    <w:rsid w:val="00663CEA"/>
    <w:rsid w:val="0066735B"/>
    <w:rsid w:val="00687D90"/>
    <w:rsid w:val="00697336"/>
    <w:rsid w:val="006A401B"/>
    <w:rsid w:val="006A54CC"/>
    <w:rsid w:val="006C0EA7"/>
    <w:rsid w:val="006F5F33"/>
    <w:rsid w:val="0072334A"/>
    <w:rsid w:val="00736758"/>
    <w:rsid w:val="00741F49"/>
    <w:rsid w:val="00754F0F"/>
    <w:rsid w:val="00756C4E"/>
    <w:rsid w:val="00757504"/>
    <w:rsid w:val="00767986"/>
    <w:rsid w:val="00774DD4"/>
    <w:rsid w:val="00775892"/>
    <w:rsid w:val="00781188"/>
    <w:rsid w:val="00782AB9"/>
    <w:rsid w:val="00785DE6"/>
    <w:rsid w:val="007E6638"/>
    <w:rsid w:val="007E7769"/>
    <w:rsid w:val="00800A0A"/>
    <w:rsid w:val="00801BB8"/>
    <w:rsid w:val="00813BCB"/>
    <w:rsid w:val="008155E6"/>
    <w:rsid w:val="00821833"/>
    <w:rsid w:val="00825576"/>
    <w:rsid w:val="008437F2"/>
    <w:rsid w:val="00844D6C"/>
    <w:rsid w:val="00856874"/>
    <w:rsid w:val="00875DA1"/>
    <w:rsid w:val="00876636"/>
    <w:rsid w:val="00876C07"/>
    <w:rsid w:val="00883529"/>
    <w:rsid w:val="00892CDF"/>
    <w:rsid w:val="008A3B7D"/>
    <w:rsid w:val="008D3CFE"/>
    <w:rsid w:val="008D4ED0"/>
    <w:rsid w:val="008D5B70"/>
    <w:rsid w:val="008D6D30"/>
    <w:rsid w:val="00900E93"/>
    <w:rsid w:val="00902D3B"/>
    <w:rsid w:val="00917BC2"/>
    <w:rsid w:val="00920DFA"/>
    <w:rsid w:val="009456AF"/>
    <w:rsid w:val="009512AB"/>
    <w:rsid w:val="009514BA"/>
    <w:rsid w:val="009533D3"/>
    <w:rsid w:val="0095473E"/>
    <w:rsid w:val="00954E3E"/>
    <w:rsid w:val="00955AD2"/>
    <w:rsid w:val="00960EE4"/>
    <w:rsid w:val="009657DA"/>
    <w:rsid w:val="00966C58"/>
    <w:rsid w:val="0097375F"/>
    <w:rsid w:val="00982699"/>
    <w:rsid w:val="009864EE"/>
    <w:rsid w:val="00993A0D"/>
    <w:rsid w:val="00996DF7"/>
    <w:rsid w:val="009A0C9C"/>
    <w:rsid w:val="009A2254"/>
    <w:rsid w:val="009A56D6"/>
    <w:rsid w:val="009C093A"/>
    <w:rsid w:val="009E40D9"/>
    <w:rsid w:val="009F7BC0"/>
    <w:rsid w:val="00A12AA4"/>
    <w:rsid w:val="00A33021"/>
    <w:rsid w:val="00A36BFE"/>
    <w:rsid w:val="00A40D80"/>
    <w:rsid w:val="00A6071F"/>
    <w:rsid w:val="00A760B1"/>
    <w:rsid w:val="00A81E30"/>
    <w:rsid w:val="00A852D1"/>
    <w:rsid w:val="00A87423"/>
    <w:rsid w:val="00A8777A"/>
    <w:rsid w:val="00AA6CF3"/>
    <w:rsid w:val="00AB2094"/>
    <w:rsid w:val="00AC10AF"/>
    <w:rsid w:val="00AC23BF"/>
    <w:rsid w:val="00AD44AF"/>
    <w:rsid w:val="00AD6C7F"/>
    <w:rsid w:val="00AE28D7"/>
    <w:rsid w:val="00B11172"/>
    <w:rsid w:val="00B14A3F"/>
    <w:rsid w:val="00B161BE"/>
    <w:rsid w:val="00B1623E"/>
    <w:rsid w:val="00B3736C"/>
    <w:rsid w:val="00B40740"/>
    <w:rsid w:val="00B41C88"/>
    <w:rsid w:val="00B457BE"/>
    <w:rsid w:val="00B478AD"/>
    <w:rsid w:val="00B55182"/>
    <w:rsid w:val="00B57DD2"/>
    <w:rsid w:val="00B57F5F"/>
    <w:rsid w:val="00B6434E"/>
    <w:rsid w:val="00BA46D1"/>
    <w:rsid w:val="00BB22D8"/>
    <w:rsid w:val="00BE7161"/>
    <w:rsid w:val="00BF12D2"/>
    <w:rsid w:val="00C0093E"/>
    <w:rsid w:val="00C05E3F"/>
    <w:rsid w:val="00C06FF9"/>
    <w:rsid w:val="00C109C9"/>
    <w:rsid w:val="00C1107A"/>
    <w:rsid w:val="00C23C01"/>
    <w:rsid w:val="00C23FC4"/>
    <w:rsid w:val="00C25D39"/>
    <w:rsid w:val="00C26841"/>
    <w:rsid w:val="00C56911"/>
    <w:rsid w:val="00C7581C"/>
    <w:rsid w:val="00C81EA1"/>
    <w:rsid w:val="00C849B2"/>
    <w:rsid w:val="00C860C5"/>
    <w:rsid w:val="00C871DA"/>
    <w:rsid w:val="00CA2B26"/>
    <w:rsid w:val="00CB3516"/>
    <w:rsid w:val="00CE0C24"/>
    <w:rsid w:val="00CE0DBE"/>
    <w:rsid w:val="00D034D5"/>
    <w:rsid w:val="00D1614E"/>
    <w:rsid w:val="00D24728"/>
    <w:rsid w:val="00D24B21"/>
    <w:rsid w:val="00D25B97"/>
    <w:rsid w:val="00D27C9D"/>
    <w:rsid w:val="00D333D3"/>
    <w:rsid w:val="00D35560"/>
    <w:rsid w:val="00D40E5C"/>
    <w:rsid w:val="00D569F4"/>
    <w:rsid w:val="00D637A7"/>
    <w:rsid w:val="00D73EED"/>
    <w:rsid w:val="00D758CF"/>
    <w:rsid w:val="00D82756"/>
    <w:rsid w:val="00D9367E"/>
    <w:rsid w:val="00D94E89"/>
    <w:rsid w:val="00DA47DD"/>
    <w:rsid w:val="00DB7A15"/>
    <w:rsid w:val="00DC03A6"/>
    <w:rsid w:val="00DD663C"/>
    <w:rsid w:val="00DD67B5"/>
    <w:rsid w:val="00DE5FDE"/>
    <w:rsid w:val="00DF08FA"/>
    <w:rsid w:val="00E031A7"/>
    <w:rsid w:val="00E1282F"/>
    <w:rsid w:val="00E1447F"/>
    <w:rsid w:val="00E20C94"/>
    <w:rsid w:val="00E26547"/>
    <w:rsid w:val="00E30FD6"/>
    <w:rsid w:val="00E35220"/>
    <w:rsid w:val="00E37E0F"/>
    <w:rsid w:val="00E41AB4"/>
    <w:rsid w:val="00E41FF1"/>
    <w:rsid w:val="00E477A6"/>
    <w:rsid w:val="00E52ED4"/>
    <w:rsid w:val="00E63E29"/>
    <w:rsid w:val="00E66339"/>
    <w:rsid w:val="00E85650"/>
    <w:rsid w:val="00E94E78"/>
    <w:rsid w:val="00E96A59"/>
    <w:rsid w:val="00EA5103"/>
    <w:rsid w:val="00EB112F"/>
    <w:rsid w:val="00EC6CB8"/>
    <w:rsid w:val="00ED4865"/>
    <w:rsid w:val="00EE6629"/>
    <w:rsid w:val="00EF0591"/>
    <w:rsid w:val="00EF572C"/>
    <w:rsid w:val="00F06036"/>
    <w:rsid w:val="00F21B0C"/>
    <w:rsid w:val="00F3117C"/>
    <w:rsid w:val="00F40189"/>
    <w:rsid w:val="00F533DC"/>
    <w:rsid w:val="00F55D3E"/>
    <w:rsid w:val="00F6202B"/>
    <w:rsid w:val="00F6475E"/>
    <w:rsid w:val="00F76864"/>
    <w:rsid w:val="00F817CB"/>
    <w:rsid w:val="00F846C0"/>
    <w:rsid w:val="00F86F99"/>
    <w:rsid w:val="00F90E28"/>
    <w:rsid w:val="00F974C0"/>
    <w:rsid w:val="00FA0D99"/>
    <w:rsid w:val="00FC0614"/>
    <w:rsid w:val="00FD1975"/>
    <w:rsid w:val="00FD3B4C"/>
    <w:rsid w:val="00FD41EE"/>
    <w:rsid w:val="00FE0A3A"/>
    <w:rsid w:val="00FE1810"/>
    <w:rsid w:val="00FE4007"/>
    <w:rsid w:val="00FE5416"/>
    <w:rsid w:val="00FE76D7"/>
    <w:rsid w:val="012E07EC"/>
    <w:rsid w:val="02FF3956"/>
    <w:rsid w:val="0352FD07"/>
    <w:rsid w:val="038F8A86"/>
    <w:rsid w:val="0474DB2A"/>
    <w:rsid w:val="048FCC81"/>
    <w:rsid w:val="04A5355B"/>
    <w:rsid w:val="07DCE93C"/>
    <w:rsid w:val="0851AB10"/>
    <w:rsid w:val="0954E8F4"/>
    <w:rsid w:val="119448DD"/>
    <w:rsid w:val="12891A58"/>
    <w:rsid w:val="1399FDDB"/>
    <w:rsid w:val="1434720C"/>
    <w:rsid w:val="16F34428"/>
    <w:rsid w:val="1A466D4D"/>
    <w:rsid w:val="1BAD0580"/>
    <w:rsid w:val="1C943847"/>
    <w:rsid w:val="1E0DB557"/>
    <w:rsid w:val="1E6A0164"/>
    <w:rsid w:val="1ED76CD2"/>
    <w:rsid w:val="20404B23"/>
    <w:rsid w:val="21019FF5"/>
    <w:rsid w:val="2141354F"/>
    <w:rsid w:val="25BA6CB7"/>
    <w:rsid w:val="26040F56"/>
    <w:rsid w:val="266CF27A"/>
    <w:rsid w:val="287302AB"/>
    <w:rsid w:val="293990E5"/>
    <w:rsid w:val="2A3E3141"/>
    <w:rsid w:val="2C10CF55"/>
    <w:rsid w:val="2C2AE3BC"/>
    <w:rsid w:val="2C9ADC60"/>
    <w:rsid w:val="2CB89EDB"/>
    <w:rsid w:val="2E55A097"/>
    <w:rsid w:val="2F8F474F"/>
    <w:rsid w:val="2FB6F1F4"/>
    <w:rsid w:val="2FC6D60F"/>
    <w:rsid w:val="30B9E2A9"/>
    <w:rsid w:val="30F3A4BE"/>
    <w:rsid w:val="31A3F827"/>
    <w:rsid w:val="328C7D51"/>
    <w:rsid w:val="3320FA9E"/>
    <w:rsid w:val="3342E0CB"/>
    <w:rsid w:val="33C0ADCC"/>
    <w:rsid w:val="34328A5A"/>
    <w:rsid w:val="35AA38BD"/>
    <w:rsid w:val="37281077"/>
    <w:rsid w:val="372C5ADA"/>
    <w:rsid w:val="372D3D1B"/>
    <w:rsid w:val="373F654F"/>
    <w:rsid w:val="37C0082A"/>
    <w:rsid w:val="39AEB2F6"/>
    <w:rsid w:val="3A480675"/>
    <w:rsid w:val="3BB52EEE"/>
    <w:rsid w:val="3D9B8F2D"/>
    <w:rsid w:val="4021E739"/>
    <w:rsid w:val="411BECBA"/>
    <w:rsid w:val="41FA847D"/>
    <w:rsid w:val="43A4E28C"/>
    <w:rsid w:val="45721A89"/>
    <w:rsid w:val="45E13D40"/>
    <w:rsid w:val="45F6802B"/>
    <w:rsid w:val="4629890B"/>
    <w:rsid w:val="48B2B59C"/>
    <w:rsid w:val="4D700732"/>
    <w:rsid w:val="4DBAAC21"/>
    <w:rsid w:val="4E272095"/>
    <w:rsid w:val="4ECC5736"/>
    <w:rsid w:val="4EE41BAB"/>
    <w:rsid w:val="4F488553"/>
    <w:rsid w:val="52253C10"/>
    <w:rsid w:val="586A9327"/>
    <w:rsid w:val="58CA348C"/>
    <w:rsid w:val="59ACD90C"/>
    <w:rsid w:val="5BC7C383"/>
    <w:rsid w:val="5BE3DA49"/>
    <w:rsid w:val="5C60EE44"/>
    <w:rsid w:val="5E785542"/>
    <w:rsid w:val="5EFF66AD"/>
    <w:rsid w:val="5F7FDF5B"/>
    <w:rsid w:val="6190F5F8"/>
    <w:rsid w:val="61E1331D"/>
    <w:rsid w:val="65716367"/>
    <w:rsid w:val="65ED9411"/>
    <w:rsid w:val="66116AA6"/>
    <w:rsid w:val="6974550A"/>
    <w:rsid w:val="6A4DD322"/>
    <w:rsid w:val="6B67809A"/>
    <w:rsid w:val="6C565488"/>
    <w:rsid w:val="6DDD9C25"/>
    <w:rsid w:val="70008648"/>
    <w:rsid w:val="72534CFD"/>
    <w:rsid w:val="73392C94"/>
    <w:rsid w:val="738241DB"/>
    <w:rsid w:val="76320A22"/>
    <w:rsid w:val="7713129B"/>
    <w:rsid w:val="7A028B9A"/>
    <w:rsid w:val="7CCFB0F0"/>
    <w:rsid w:val="7D8D9A79"/>
    <w:rsid w:val="7DF15B13"/>
    <w:rsid w:val="7E4474C7"/>
    <w:rsid w:val="7F077C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A5355B"/>
  <w15:chartTrackingRefBased/>
  <w15:docId w15:val="{6D81DD91-2F56-4756-B0FD-A4C0C1B24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00D637A7"/>
    <w:pPr>
      <w:ind w:left="720"/>
      <w:contextualSpacing/>
    </w:pPr>
  </w:style>
  <w:style w:type="character" w:styleId="Hyperlink">
    <w:name w:val="Hyperlink"/>
    <w:basedOn w:val="DefaultParagraphFont"/>
    <w:uiPriority w:val="99"/>
    <w:unhideWhenUsed/>
    <w:rsid w:val="00176550"/>
    <w:rPr>
      <w:color w:val="467886" w:themeColor="hyperlink"/>
      <w:u w:val="single"/>
    </w:rPr>
  </w:style>
  <w:style w:type="character" w:styleId="UnresolvedMention">
    <w:name w:val="Unresolved Mention"/>
    <w:basedOn w:val="DefaultParagraphFont"/>
    <w:uiPriority w:val="99"/>
    <w:semiHidden/>
    <w:unhideWhenUsed/>
    <w:rsid w:val="00176550"/>
    <w:rPr>
      <w:color w:val="605E5C"/>
      <w:shd w:val="clear" w:color="auto" w:fill="E1DFDD"/>
    </w:rPr>
  </w:style>
  <w:style w:type="character" w:styleId="FollowedHyperlink">
    <w:name w:val="FollowedHyperlink"/>
    <w:basedOn w:val="DefaultParagraphFont"/>
    <w:uiPriority w:val="99"/>
    <w:semiHidden/>
    <w:unhideWhenUsed/>
    <w:rsid w:val="004A4635"/>
    <w:rPr>
      <w:color w:val="96607D" w:themeColor="followedHyperlink"/>
      <w:u w:val="single"/>
    </w:rPr>
  </w:style>
  <w:style w:type="paragraph" w:customStyle="1" w:styleId="paragraph">
    <w:name w:val="paragraph"/>
    <w:basedOn w:val="Normal"/>
    <w:rsid w:val="00142998"/>
    <w:pPr>
      <w:spacing w:before="100" w:beforeAutospacing="1" w:after="100" w:afterAutospacing="1" w:line="240" w:lineRule="auto"/>
    </w:pPr>
    <w:rPr>
      <w:rFonts w:ascii="Times New Roman" w:eastAsia="Times New Roman" w:hAnsi="Times New Roman" w:cs="Times New Roman"/>
      <w:lang w:eastAsia="en-US"/>
    </w:rPr>
  </w:style>
  <w:style w:type="character" w:customStyle="1" w:styleId="normaltextrun">
    <w:name w:val="normaltextrun"/>
    <w:basedOn w:val="DefaultParagraphFont"/>
    <w:rsid w:val="00142998"/>
  </w:style>
  <w:style w:type="character" w:customStyle="1" w:styleId="eop">
    <w:name w:val="eop"/>
    <w:basedOn w:val="DefaultParagraphFont"/>
    <w:rsid w:val="00142998"/>
  </w:style>
  <w:style w:type="character" w:styleId="Mention">
    <w:name w:val="Mention"/>
    <w:basedOn w:val="DefaultParagraphFont"/>
    <w:uiPriority w:val="99"/>
    <w:unhideWhenUsed/>
    <w:rsid w:val="00247159"/>
    <w:rPr>
      <w:color w:val="2B579A"/>
      <w:shd w:val="clear" w:color="auto" w:fill="E6E6E6"/>
    </w:rPr>
  </w:style>
  <w:style w:type="paragraph" w:styleId="CommentText">
    <w:name w:val="annotation text"/>
    <w:basedOn w:val="Normal"/>
    <w:link w:val="CommentTextChar"/>
    <w:uiPriority w:val="99"/>
    <w:unhideWhenUsed/>
    <w:rsid w:val="00247159"/>
    <w:pPr>
      <w:spacing w:line="240" w:lineRule="auto"/>
    </w:pPr>
    <w:rPr>
      <w:sz w:val="20"/>
      <w:szCs w:val="20"/>
    </w:rPr>
  </w:style>
  <w:style w:type="character" w:customStyle="1" w:styleId="CommentTextChar">
    <w:name w:val="Comment Text Char"/>
    <w:basedOn w:val="DefaultParagraphFont"/>
    <w:link w:val="CommentText"/>
    <w:uiPriority w:val="99"/>
    <w:rsid w:val="00247159"/>
    <w:rPr>
      <w:sz w:val="20"/>
      <w:szCs w:val="20"/>
    </w:rPr>
  </w:style>
  <w:style w:type="character" w:styleId="CommentReference">
    <w:name w:val="annotation reference"/>
    <w:basedOn w:val="DefaultParagraphFont"/>
    <w:uiPriority w:val="99"/>
    <w:semiHidden/>
    <w:unhideWhenUsed/>
    <w:rsid w:val="00247159"/>
    <w:rPr>
      <w:sz w:val="16"/>
      <w:szCs w:val="16"/>
    </w:rPr>
  </w:style>
  <w:style w:type="paragraph" w:styleId="Header">
    <w:name w:val="header"/>
    <w:basedOn w:val="Normal"/>
    <w:link w:val="HeaderChar"/>
    <w:uiPriority w:val="99"/>
    <w:unhideWhenUsed/>
    <w:rsid w:val="004552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526C"/>
  </w:style>
  <w:style w:type="paragraph" w:styleId="Footer">
    <w:name w:val="footer"/>
    <w:basedOn w:val="Normal"/>
    <w:link w:val="FooterChar"/>
    <w:uiPriority w:val="99"/>
    <w:unhideWhenUsed/>
    <w:rsid w:val="004552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526C"/>
  </w:style>
  <w:style w:type="paragraph" w:customStyle="1" w:styleId="BelievecoFooter">
    <w:name w:val="Believeco Footer"/>
    <w:qFormat/>
    <w:rsid w:val="00DE5FDE"/>
    <w:pPr>
      <w:spacing w:after="0" w:line="190" w:lineRule="exact"/>
    </w:pPr>
    <w:rPr>
      <w:rFonts w:ascii="Satoshi" w:eastAsiaTheme="minorHAnsi" w:hAnsi="Satoshi" w:cs="Times New Roman (Body CS)"/>
      <w:color w:val="000000" w:themeColor="text1"/>
      <w:sz w:val="16"/>
      <w:szCs w:val="16"/>
      <w:lang w:eastAsia="en-US"/>
    </w:rPr>
  </w:style>
  <w:style w:type="paragraph" w:styleId="Revision">
    <w:name w:val="Revision"/>
    <w:hidden/>
    <w:uiPriority w:val="99"/>
    <w:semiHidden/>
    <w:rsid w:val="00920DFA"/>
    <w:pPr>
      <w:spacing w:after="0" w:line="240" w:lineRule="auto"/>
    </w:pPr>
  </w:style>
  <w:style w:type="paragraph" w:styleId="CommentSubject">
    <w:name w:val="annotation subject"/>
    <w:basedOn w:val="CommentText"/>
    <w:next w:val="CommentText"/>
    <w:link w:val="CommentSubjectChar"/>
    <w:uiPriority w:val="99"/>
    <w:semiHidden/>
    <w:unhideWhenUsed/>
    <w:rsid w:val="009514BA"/>
    <w:rPr>
      <w:b/>
      <w:bCs/>
    </w:rPr>
  </w:style>
  <w:style w:type="character" w:customStyle="1" w:styleId="CommentSubjectChar">
    <w:name w:val="Comment Subject Char"/>
    <w:basedOn w:val="CommentTextChar"/>
    <w:link w:val="CommentSubject"/>
    <w:uiPriority w:val="99"/>
    <w:semiHidden/>
    <w:rsid w:val="009514B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62636">
      <w:bodyDiv w:val="1"/>
      <w:marLeft w:val="0"/>
      <w:marRight w:val="0"/>
      <w:marTop w:val="0"/>
      <w:marBottom w:val="0"/>
      <w:divBdr>
        <w:top w:val="none" w:sz="0" w:space="0" w:color="auto"/>
        <w:left w:val="none" w:sz="0" w:space="0" w:color="auto"/>
        <w:bottom w:val="none" w:sz="0" w:space="0" w:color="auto"/>
        <w:right w:val="none" w:sz="0" w:space="0" w:color="auto"/>
      </w:divBdr>
    </w:div>
    <w:div w:id="78913380">
      <w:bodyDiv w:val="1"/>
      <w:marLeft w:val="0"/>
      <w:marRight w:val="0"/>
      <w:marTop w:val="0"/>
      <w:marBottom w:val="0"/>
      <w:divBdr>
        <w:top w:val="none" w:sz="0" w:space="0" w:color="auto"/>
        <w:left w:val="none" w:sz="0" w:space="0" w:color="auto"/>
        <w:bottom w:val="none" w:sz="0" w:space="0" w:color="auto"/>
        <w:right w:val="none" w:sz="0" w:space="0" w:color="auto"/>
      </w:divBdr>
    </w:div>
    <w:div w:id="224075564">
      <w:bodyDiv w:val="1"/>
      <w:marLeft w:val="0"/>
      <w:marRight w:val="0"/>
      <w:marTop w:val="0"/>
      <w:marBottom w:val="0"/>
      <w:divBdr>
        <w:top w:val="none" w:sz="0" w:space="0" w:color="auto"/>
        <w:left w:val="none" w:sz="0" w:space="0" w:color="auto"/>
        <w:bottom w:val="none" w:sz="0" w:space="0" w:color="auto"/>
        <w:right w:val="none" w:sz="0" w:space="0" w:color="auto"/>
      </w:divBdr>
    </w:div>
    <w:div w:id="354775516">
      <w:bodyDiv w:val="1"/>
      <w:marLeft w:val="0"/>
      <w:marRight w:val="0"/>
      <w:marTop w:val="0"/>
      <w:marBottom w:val="0"/>
      <w:divBdr>
        <w:top w:val="none" w:sz="0" w:space="0" w:color="auto"/>
        <w:left w:val="none" w:sz="0" w:space="0" w:color="auto"/>
        <w:bottom w:val="none" w:sz="0" w:space="0" w:color="auto"/>
        <w:right w:val="none" w:sz="0" w:space="0" w:color="auto"/>
      </w:divBdr>
    </w:div>
    <w:div w:id="390539384">
      <w:bodyDiv w:val="1"/>
      <w:marLeft w:val="0"/>
      <w:marRight w:val="0"/>
      <w:marTop w:val="0"/>
      <w:marBottom w:val="0"/>
      <w:divBdr>
        <w:top w:val="none" w:sz="0" w:space="0" w:color="auto"/>
        <w:left w:val="none" w:sz="0" w:space="0" w:color="auto"/>
        <w:bottom w:val="none" w:sz="0" w:space="0" w:color="auto"/>
        <w:right w:val="none" w:sz="0" w:space="0" w:color="auto"/>
      </w:divBdr>
    </w:div>
    <w:div w:id="676613222">
      <w:bodyDiv w:val="1"/>
      <w:marLeft w:val="0"/>
      <w:marRight w:val="0"/>
      <w:marTop w:val="0"/>
      <w:marBottom w:val="0"/>
      <w:divBdr>
        <w:top w:val="none" w:sz="0" w:space="0" w:color="auto"/>
        <w:left w:val="none" w:sz="0" w:space="0" w:color="auto"/>
        <w:bottom w:val="none" w:sz="0" w:space="0" w:color="auto"/>
        <w:right w:val="none" w:sz="0" w:space="0" w:color="auto"/>
      </w:divBdr>
    </w:div>
    <w:div w:id="719591196">
      <w:bodyDiv w:val="1"/>
      <w:marLeft w:val="0"/>
      <w:marRight w:val="0"/>
      <w:marTop w:val="0"/>
      <w:marBottom w:val="0"/>
      <w:divBdr>
        <w:top w:val="none" w:sz="0" w:space="0" w:color="auto"/>
        <w:left w:val="none" w:sz="0" w:space="0" w:color="auto"/>
        <w:bottom w:val="none" w:sz="0" w:space="0" w:color="auto"/>
        <w:right w:val="none" w:sz="0" w:space="0" w:color="auto"/>
      </w:divBdr>
    </w:div>
    <w:div w:id="815686815">
      <w:bodyDiv w:val="1"/>
      <w:marLeft w:val="0"/>
      <w:marRight w:val="0"/>
      <w:marTop w:val="0"/>
      <w:marBottom w:val="0"/>
      <w:divBdr>
        <w:top w:val="none" w:sz="0" w:space="0" w:color="auto"/>
        <w:left w:val="none" w:sz="0" w:space="0" w:color="auto"/>
        <w:bottom w:val="none" w:sz="0" w:space="0" w:color="auto"/>
        <w:right w:val="none" w:sz="0" w:space="0" w:color="auto"/>
      </w:divBdr>
    </w:div>
    <w:div w:id="835149772">
      <w:bodyDiv w:val="1"/>
      <w:marLeft w:val="0"/>
      <w:marRight w:val="0"/>
      <w:marTop w:val="0"/>
      <w:marBottom w:val="0"/>
      <w:divBdr>
        <w:top w:val="none" w:sz="0" w:space="0" w:color="auto"/>
        <w:left w:val="none" w:sz="0" w:space="0" w:color="auto"/>
        <w:bottom w:val="none" w:sz="0" w:space="0" w:color="auto"/>
        <w:right w:val="none" w:sz="0" w:space="0" w:color="auto"/>
      </w:divBdr>
    </w:div>
    <w:div w:id="863178942">
      <w:bodyDiv w:val="1"/>
      <w:marLeft w:val="0"/>
      <w:marRight w:val="0"/>
      <w:marTop w:val="0"/>
      <w:marBottom w:val="0"/>
      <w:divBdr>
        <w:top w:val="none" w:sz="0" w:space="0" w:color="auto"/>
        <w:left w:val="none" w:sz="0" w:space="0" w:color="auto"/>
        <w:bottom w:val="none" w:sz="0" w:space="0" w:color="auto"/>
        <w:right w:val="none" w:sz="0" w:space="0" w:color="auto"/>
      </w:divBdr>
    </w:div>
    <w:div w:id="879324205">
      <w:bodyDiv w:val="1"/>
      <w:marLeft w:val="0"/>
      <w:marRight w:val="0"/>
      <w:marTop w:val="0"/>
      <w:marBottom w:val="0"/>
      <w:divBdr>
        <w:top w:val="none" w:sz="0" w:space="0" w:color="auto"/>
        <w:left w:val="none" w:sz="0" w:space="0" w:color="auto"/>
        <w:bottom w:val="none" w:sz="0" w:space="0" w:color="auto"/>
        <w:right w:val="none" w:sz="0" w:space="0" w:color="auto"/>
      </w:divBdr>
    </w:div>
    <w:div w:id="911621213">
      <w:bodyDiv w:val="1"/>
      <w:marLeft w:val="0"/>
      <w:marRight w:val="0"/>
      <w:marTop w:val="0"/>
      <w:marBottom w:val="0"/>
      <w:divBdr>
        <w:top w:val="none" w:sz="0" w:space="0" w:color="auto"/>
        <w:left w:val="none" w:sz="0" w:space="0" w:color="auto"/>
        <w:bottom w:val="none" w:sz="0" w:space="0" w:color="auto"/>
        <w:right w:val="none" w:sz="0" w:space="0" w:color="auto"/>
      </w:divBdr>
    </w:div>
    <w:div w:id="1432624256">
      <w:bodyDiv w:val="1"/>
      <w:marLeft w:val="0"/>
      <w:marRight w:val="0"/>
      <w:marTop w:val="0"/>
      <w:marBottom w:val="0"/>
      <w:divBdr>
        <w:top w:val="none" w:sz="0" w:space="0" w:color="auto"/>
        <w:left w:val="none" w:sz="0" w:space="0" w:color="auto"/>
        <w:bottom w:val="none" w:sz="0" w:space="0" w:color="auto"/>
        <w:right w:val="none" w:sz="0" w:space="0" w:color="auto"/>
      </w:divBdr>
      <w:divsChild>
        <w:div w:id="1424373723">
          <w:marLeft w:val="0"/>
          <w:marRight w:val="0"/>
          <w:marTop w:val="0"/>
          <w:marBottom w:val="0"/>
          <w:divBdr>
            <w:top w:val="none" w:sz="0" w:space="0" w:color="auto"/>
            <w:left w:val="none" w:sz="0" w:space="0" w:color="auto"/>
            <w:bottom w:val="none" w:sz="0" w:space="0" w:color="auto"/>
            <w:right w:val="none" w:sz="0" w:space="0" w:color="auto"/>
          </w:divBdr>
        </w:div>
        <w:div w:id="1912157660">
          <w:marLeft w:val="0"/>
          <w:marRight w:val="0"/>
          <w:marTop w:val="0"/>
          <w:marBottom w:val="0"/>
          <w:divBdr>
            <w:top w:val="none" w:sz="0" w:space="0" w:color="auto"/>
            <w:left w:val="none" w:sz="0" w:space="0" w:color="auto"/>
            <w:bottom w:val="none" w:sz="0" w:space="0" w:color="auto"/>
            <w:right w:val="none" w:sz="0" w:space="0" w:color="auto"/>
          </w:divBdr>
        </w:div>
      </w:divsChild>
    </w:div>
    <w:div w:id="1473401180">
      <w:bodyDiv w:val="1"/>
      <w:marLeft w:val="0"/>
      <w:marRight w:val="0"/>
      <w:marTop w:val="0"/>
      <w:marBottom w:val="0"/>
      <w:divBdr>
        <w:top w:val="none" w:sz="0" w:space="0" w:color="auto"/>
        <w:left w:val="none" w:sz="0" w:space="0" w:color="auto"/>
        <w:bottom w:val="none" w:sz="0" w:space="0" w:color="auto"/>
        <w:right w:val="none" w:sz="0" w:space="0" w:color="auto"/>
      </w:divBdr>
    </w:div>
    <w:div w:id="1515731897">
      <w:bodyDiv w:val="1"/>
      <w:marLeft w:val="0"/>
      <w:marRight w:val="0"/>
      <w:marTop w:val="0"/>
      <w:marBottom w:val="0"/>
      <w:divBdr>
        <w:top w:val="none" w:sz="0" w:space="0" w:color="auto"/>
        <w:left w:val="none" w:sz="0" w:space="0" w:color="auto"/>
        <w:bottom w:val="none" w:sz="0" w:space="0" w:color="auto"/>
        <w:right w:val="none" w:sz="0" w:space="0" w:color="auto"/>
      </w:divBdr>
    </w:div>
    <w:div w:id="1574856412">
      <w:bodyDiv w:val="1"/>
      <w:marLeft w:val="0"/>
      <w:marRight w:val="0"/>
      <w:marTop w:val="0"/>
      <w:marBottom w:val="0"/>
      <w:divBdr>
        <w:top w:val="none" w:sz="0" w:space="0" w:color="auto"/>
        <w:left w:val="none" w:sz="0" w:space="0" w:color="auto"/>
        <w:bottom w:val="none" w:sz="0" w:space="0" w:color="auto"/>
        <w:right w:val="none" w:sz="0" w:space="0" w:color="auto"/>
      </w:divBdr>
    </w:div>
    <w:div w:id="1652366111">
      <w:bodyDiv w:val="1"/>
      <w:marLeft w:val="0"/>
      <w:marRight w:val="0"/>
      <w:marTop w:val="0"/>
      <w:marBottom w:val="0"/>
      <w:divBdr>
        <w:top w:val="none" w:sz="0" w:space="0" w:color="auto"/>
        <w:left w:val="none" w:sz="0" w:space="0" w:color="auto"/>
        <w:bottom w:val="none" w:sz="0" w:space="0" w:color="auto"/>
        <w:right w:val="none" w:sz="0" w:space="0" w:color="auto"/>
      </w:divBdr>
    </w:div>
    <w:div w:id="1925217561">
      <w:bodyDiv w:val="1"/>
      <w:marLeft w:val="0"/>
      <w:marRight w:val="0"/>
      <w:marTop w:val="0"/>
      <w:marBottom w:val="0"/>
      <w:divBdr>
        <w:top w:val="none" w:sz="0" w:space="0" w:color="auto"/>
        <w:left w:val="none" w:sz="0" w:space="0" w:color="auto"/>
        <w:bottom w:val="none" w:sz="0" w:space="0" w:color="auto"/>
        <w:right w:val="none" w:sz="0" w:space="0" w:color="auto"/>
      </w:divBdr>
    </w:div>
    <w:div w:id="2014330407">
      <w:bodyDiv w:val="1"/>
      <w:marLeft w:val="0"/>
      <w:marRight w:val="0"/>
      <w:marTop w:val="0"/>
      <w:marBottom w:val="0"/>
      <w:divBdr>
        <w:top w:val="none" w:sz="0" w:space="0" w:color="auto"/>
        <w:left w:val="none" w:sz="0" w:space="0" w:color="auto"/>
        <w:bottom w:val="none" w:sz="0" w:space="0" w:color="auto"/>
        <w:right w:val="none" w:sz="0" w:space="0" w:color="auto"/>
      </w:divBdr>
    </w:div>
    <w:div w:id="214257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x.com/albertawildfire?lang=en" TargetMode="External"/><Relationship Id="rId18" Type="http://schemas.openxmlformats.org/officeDocument/2006/relationships/hyperlink" Target="https://weather.gc.ca/airquality/pages/provincial_summary/ab_e.html" TargetMode="External"/><Relationship Id="rId26" Type="http://schemas.openxmlformats.org/officeDocument/2006/relationships/hyperlink" Target="https://kidshelpphone.ca/" TargetMode="External"/><Relationship Id="rId39" Type="http://schemas.openxmlformats.org/officeDocument/2006/relationships/hyperlink" Target="https://www.redcross.ca/how-we-help/emergencies-and-disasters-in-canada/types-of-emergencies/wildfires" TargetMode="External"/><Relationship Id="rId21" Type="http://schemas.openxmlformats.org/officeDocument/2006/relationships/hyperlink" Target="https://x.com/AB_EmergAlert" TargetMode="External"/><Relationship Id="rId34" Type="http://schemas.openxmlformats.org/officeDocument/2006/relationships/hyperlink" Target="https://www.alberta.ca/build-an-emergency-kit" TargetMode="External"/><Relationship Id="rId42" Type="http://schemas.openxmlformats.org/officeDocument/2006/relationships/hyperlink" Target="https://www.instagram.com/firesmartcanada/" TargetMode="External"/><Relationship Id="rId47" Type="http://schemas.openxmlformats.org/officeDocument/2006/relationships/header" Target="header1.xml"/><Relationship Id="rId50"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alberta.ca/wildfire-status" TargetMode="External"/><Relationship Id="rId29" Type="http://schemas.openxmlformats.org/officeDocument/2006/relationships/hyperlink" Target="https://www.hopeforwellness.ca/" TargetMode="External"/><Relationship Id="rId11" Type="http://schemas.openxmlformats.org/officeDocument/2006/relationships/hyperlink" Target="https://www.HopeForWellness.ca" TargetMode="External"/><Relationship Id="rId24" Type="http://schemas.openxmlformats.org/officeDocument/2006/relationships/hyperlink" Target="https://511.alberta.ca/" TargetMode="External"/><Relationship Id="rId32" Type="http://schemas.openxmlformats.org/officeDocument/2006/relationships/hyperlink" Target="https://www.servicecanada.gc.ca/tbsc-fsco/sc-lst.jsp?prov=AB&amp;lang=eng" TargetMode="External"/><Relationship Id="rId37" Type="http://schemas.openxmlformats.org/officeDocument/2006/relationships/hyperlink" Target="https://www.sac-isc.gc.ca/eng/1317842518699/1535120096924" TargetMode="External"/><Relationship Id="rId40" Type="http://schemas.openxmlformats.org/officeDocument/2006/relationships/hyperlink" Target="https://firesmartcanada.ca/" TargetMode="External"/><Relationship Id="rId45" Type="http://schemas.openxmlformats.org/officeDocument/2006/relationships/hyperlink" Target="https://www.albertafirebans.ca/" TargetMode="External"/><Relationship Id="rId5" Type="http://schemas.openxmlformats.org/officeDocument/2006/relationships/numbering" Target="numbering.xml"/><Relationship Id="rId15" Type="http://schemas.openxmlformats.org/officeDocument/2006/relationships/hyperlink" Target="https://www.instagram.com/albertawildfire/?hl=en" TargetMode="External"/><Relationship Id="rId23" Type="http://schemas.openxmlformats.org/officeDocument/2006/relationships/hyperlink" Target="https://www.instagram.com/youralberta/" TargetMode="External"/><Relationship Id="rId28" Type="http://schemas.openxmlformats.org/officeDocument/2006/relationships/hyperlink" Target="https://myhealth.alberta.ca/Pages/default.aspx" TargetMode="External"/><Relationship Id="rId36" Type="http://schemas.openxmlformats.org/officeDocument/2006/relationships/hyperlink" Target="https://www.getprepared.gc.ca/cnt/hzd/wldfrs-en.aspx"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firesmoke.ca/" TargetMode="External"/><Relationship Id="rId31" Type="http://schemas.openxmlformats.org/officeDocument/2006/relationships/hyperlink" Target="https://www.sac-isc.gc.ca/eng/1536348095773/1536348148664" TargetMode="External"/><Relationship Id="rId44" Type="http://schemas.openxmlformats.org/officeDocument/2006/relationships/hyperlink" Target="https://www.alberta.ca/fire-ban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cebook.com/AlbertaWildfireInfo/" TargetMode="External"/><Relationship Id="rId22" Type="http://schemas.openxmlformats.org/officeDocument/2006/relationships/hyperlink" Target="https://www.facebook.com/abemergalert" TargetMode="External"/><Relationship Id="rId27" Type="http://schemas.openxmlformats.org/officeDocument/2006/relationships/hyperlink" Target="https://connect.crisistextlineca.org/chat?&amp;_ga=2.28923900.1579291203.1748627242-965419274.1748627242" TargetMode="External"/><Relationship Id="rId30" Type="http://schemas.openxmlformats.org/officeDocument/2006/relationships/hyperlink" Target="https://www.sac-isc.gc.ca/eng/1568396042341/1568396159824" TargetMode="External"/><Relationship Id="rId35" Type="http://schemas.openxmlformats.org/officeDocument/2006/relationships/hyperlink" Target="https://weather.gc.ca/forecast/canada/index_e.html?id=AB" TargetMode="External"/><Relationship Id="rId43" Type="http://schemas.openxmlformats.org/officeDocument/2006/relationships/hyperlink" Target="https://www.linkedin.com/company/firesmart-canada/?lipi=urn%3Ali%3Apage%3Ad_flagship3_search_srp_all%3B9BcsfBJNQVi7zAZKKZcxjg%3D%3D" TargetMode="External"/><Relationship Id="rId48"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alberta.ca/alberta-wildfire" TargetMode="External"/><Relationship Id="rId17" Type="http://schemas.openxmlformats.org/officeDocument/2006/relationships/hyperlink" Target="https://www.canada.ca/en/public-safety-canada/campaigns/wildfires.html" TargetMode="External"/><Relationship Id="rId25" Type="http://schemas.openxmlformats.org/officeDocument/2006/relationships/hyperlink" Target="https://www.albertahealthservices.ca/news/page14070.aspx" TargetMode="External"/><Relationship Id="rId33" Type="http://schemas.openxmlformats.org/officeDocument/2006/relationships/hyperlink" Target="https://www.sac-isc.gc.ca/eng/1534954090122/1535120506707" TargetMode="External"/><Relationship Id="rId38" Type="http://schemas.openxmlformats.org/officeDocument/2006/relationships/hyperlink" Target="https://indigenousfiresafety.ca/en" TargetMode="External"/><Relationship Id="rId46" Type="http://schemas.openxmlformats.org/officeDocument/2006/relationships/hyperlink" Target="mailto:wildfireinfo@gov.ab.ca" TargetMode="External"/><Relationship Id="rId20" Type="http://schemas.openxmlformats.org/officeDocument/2006/relationships/hyperlink" Target="https://www.canada.ca/en/services/health/healthy-living/environment/air-quality/wildfire-smoke.html" TargetMode="External"/><Relationship Id="rId41" Type="http://schemas.openxmlformats.org/officeDocument/2006/relationships/hyperlink" Target="https://www.facebook.com/FireSmartCanada" TargetMode="External"/><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MigrationWizIdPermissionLevels xmlns="093119c6-8d6a-444e-9a4e-6b65e9fd37a9" xsi:nil="true"/>
    <Thumbnail xmlns="093119c6-8d6a-444e-9a4e-6b65e9fd37a9" xsi:nil="true"/>
    <MigrationWizId xmlns="093119c6-8d6a-444e-9a4e-6b65e9fd37a9" xsi:nil="true"/>
    <MigrationWizIdVersion xmlns="093119c6-8d6a-444e-9a4e-6b65e9fd37a9" xsi:nil="true"/>
    <MigrationWizIdPermissions xmlns="093119c6-8d6a-444e-9a4e-6b65e9fd37a9" xsi:nil="true"/>
    <lcf76f155ced4ddcb4097134ff3c332f0 xmlns="093119c6-8d6a-444e-9a4e-6b65e9fd37a9" xsi:nil="true"/>
    <lcf76f155ced4ddcb4097134ff3c332f1 xmlns="093119c6-8d6a-444e-9a4e-6b65e9fd37a9" xsi:nil="true"/>
    <TaxCatchAll xmlns="71ce3f31-2187-473b-8e09-c08458792a5f" xsi:nil="true"/>
    <lcf76f155ced4ddcb4097134ff3c332f xmlns="093119c6-8d6a-444e-9a4e-6b65e9fd37a9">
      <Terms xmlns="http://schemas.microsoft.com/office/infopath/2007/PartnerControls"/>
    </lcf76f155ced4ddcb4097134ff3c332f>
    <MigrationWizIdDocumentLibraryPermissions xmlns="093119c6-8d6a-444e-9a4e-6b65e9fd37a9" xsi:nil="true"/>
    <MigrationWizIdSecurityGroups xmlns="093119c6-8d6a-444e-9a4e-6b65e9fd37a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0B6001C2B588D45B6A865EAF7F03852" ma:contentTypeVersion="25" ma:contentTypeDescription="Create a new document." ma:contentTypeScope="" ma:versionID="a6a4f783d79bc631c36c57bacd773719">
  <xsd:schema xmlns:xsd="http://www.w3.org/2001/XMLSchema" xmlns:xs="http://www.w3.org/2001/XMLSchema" xmlns:p="http://schemas.microsoft.com/office/2006/metadata/properties" xmlns:ns2="093119c6-8d6a-444e-9a4e-6b65e9fd37a9" xmlns:ns3="71ce3f31-2187-473b-8e09-c08458792a5f" targetNamespace="http://schemas.microsoft.com/office/2006/metadata/properties" ma:root="true" ma:fieldsID="c286d7ebe5bb39e2a9659623d33b9c27" ns2:_="" ns3:_="">
    <xsd:import namespace="093119c6-8d6a-444e-9a4e-6b65e9fd37a9"/>
    <xsd:import namespace="71ce3f31-2187-473b-8e09-c08458792a5f"/>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igrationWizIdVersion" minOccurs="0"/>
                <xsd:element ref="ns2:lcf76f155ced4ddcb4097134ff3c332f0" minOccurs="0"/>
                <xsd:element ref="ns2:MediaServiceMetadata" minOccurs="0"/>
                <xsd:element ref="ns2:MediaServiceFastMetadata" minOccurs="0"/>
                <xsd:element ref="ns2:lcf76f155ced4ddcb4097134ff3c332f1"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Thumbnai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119c6-8d6a-444e-9a4e-6b65e9fd37a9"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igrationWizIdVersion" ma:index="13" nillable="true" ma:displayName="MigrationWizIdVersion" ma:internalName="MigrationWizIdVersion">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lcf76f155ced4ddcb4097134ff3c332f1" ma:index="17" nillable="true" ma:displayName="Image Tags_0" ma:hidden="true" ma:internalName="lcf76f155ced4ddcb4097134ff3c332f1" ma:readOnly="false">
      <xsd:simpleType>
        <xsd:restriction base="dms:Note"/>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0ffa4f8-f778-48c2-adfc-db288d8861a7"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Thumbnail" ma:index="30" nillable="true" ma:displayName="Thumbnail" ma:format="Thumbnail" ma:internalName="Thumbnail">
      <xsd:simpleType>
        <xsd:restriction base="dms:Unknown"/>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e3f31-2187-473b-8e09-c08458792a5f"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1a78100f-236e-46e7-a3ab-d8a630af09e3}" ma:internalName="TaxCatchAll" ma:showField="CatchAllData" ma:web="71ce3f31-2187-473b-8e09-c08458792a5f">
      <xsd:complexType>
        <xsd:complexContent>
          <xsd:extension base="dms:MultiChoiceLookup">
            <xsd:sequence>
              <xsd:element name="Value" type="dms:Lookup" maxOccurs="unbounded" minOccurs="0" nillable="true"/>
            </xsd:sequence>
          </xsd:extension>
        </xsd:complexContent>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52F21B-C905-4AEC-B12F-430516095C74}">
  <ds:schemaRefs>
    <ds:schemaRef ds:uri="http://schemas.openxmlformats.org/officeDocument/2006/bibliography"/>
  </ds:schemaRefs>
</ds:datastoreItem>
</file>

<file path=customXml/itemProps2.xml><?xml version="1.0" encoding="utf-8"?>
<ds:datastoreItem xmlns:ds="http://schemas.openxmlformats.org/officeDocument/2006/customXml" ds:itemID="{0D6C6288-95C3-496D-8C81-4541FA3E2BEE}">
  <ds:schemaRefs>
    <ds:schemaRef ds:uri="http://www.w3.org/XML/1998/namespace"/>
    <ds:schemaRef ds:uri="http://schemas.microsoft.com/office/2006/documentManagement/types"/>
    <ds:schemaRef ds:uri="71ce3f31-2187-473b-8e09-c08458792a5f"/>
    <ds:schemaRef ds:uri="http://schemas.microsoft.com/office/infopath/2007/PartnerControls"/>
    <ds:schemaRef ds:uri="http://purl.org/dc/elements/1.1/"/>
    <ds:schemaRef ds:uri="http://schemas.openxmlformats.org/package/2006/metadata/core-properties"/>
    <ds:schemaRef ds:uri="http://purl.org/dc/terms/"/>
    <ds:schemaRef ds:uri="093119c6-8d6a-444e-9a4e-6b65e9fd37a9"/>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3CCF20AD-D6CD-420E-8B08-2ECC38FD94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3119c6-8d6a-444e-9a4e-6b65e9fd37a9"/>
    <ds:schemaRef ds:uri="71ce3f31-2187-473b-8e09-c08458792a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F97FB3-4774-4892-9278-D57182DBD2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1306</Words>
  <Characters>7449</Characters>
  <Application>Microsoft Office Word</Application>
  <DocSecurity>0</DocSecurity>
  <Lines>62</Lines>
  <Paragraphs>17</Paragraphs>
  <ScaleCrop>false</ScaleCrop>
  <Company/>
  <LinksUpToDate>false</LinksUpToDate>
  <CharactersWithSpaces>8738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 Ranallo</dc:creator>
  <cp:keywords/>
  <dc:description/>
  <cp:lastModifiedBy>Morgan Atwater</cp:lastModifiedBy>
  <cp:revision>258</cp:revision>
  <dcterms:created xsi:type="dcterms:W3CDTF">2024-05-17T01:12:00Z</dcterms:created>
  <dcterms:modified xsi:type="dcterms:W3CDTF">2025-06-04T17:55:00Z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0x01010080B6001C2B588D45B6A865EAF7F03852</vt:lpwstr>
  </property>
  <property fmtid="{D5CDD505-2E9C-101B-9397-08002B2CF9AE}" pid="3" name="MediaServiceImageTags">
    <vt:lpwstr/>
  </property>
</Properties>
</file>